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BB0" w:rsidRDefault="002849D7" w:rsidP="00EA3535">
      <w:pPr>
        <w:jc w:val="right"/>
        <w:rPr>
          <w:rFonts w:ascii="Cambria" w:hAnsi="Cambria" w:cs="Times New Roman"/>
          <w:bCs/>
          <w:sz w:val="24"/>
          <w:szCs w:val="24"/>
        </w:rPr>
      </w:pPr>
      <w:r>
        <w:rPr>
          <w:rFonts w:ascii="Cambria" w:hAnsi="Cambria" w:cs="Times New Roman"/>
          <w:bCs/>
          <w:sz w:val="24"/>
          <w:szCs w:val="24"/>
        </w:rPr>
        <w:t>Załącznik nr 1 do SIWZ</w:t>
      </w:r>
    </w:p>
    <w:p w:rsidR="00A144F0" w:rsidRDefault="00A144F0" w:rsidP="00EA3535">
      <w:pPr>
        <w:jc w:val="right"/>
        <w:rPr>
          <w:rFonts w:ascii="Cambria" w:hAnsi="Cambria" w:cs="Times New Roman"/>
          <w:bCs/>
          <w:sz w:val="24"/>
          <w:szCs w:val="24"/>
        </w:rPr>
      </w:pPr>
    </w:p>
    <w:p w:rsidR="00A144F0" w:rsidRDefault="00A144F0" w:rsidP="00EA3535">
      <w:pPr>
        <w:jc w:val="right"/>
        <w:rPr>
          <w:rFonts w:ascii="Cambria" w:hAnsi="Cambria" w:cs="Times New Roman"/>
          <w:bCs/>
          <w:sz w:val="24"/>
          <w:szCs w:val="24"/>
        </w:rPr>
      </w:pPr>
    </w:p>
    <w:p w:rsidR="00526E17" w:rsidRDefault="00552BB0" w:rsidP="00EA3535">
      <w:pPr>
        <w:rPr>
          <w:rFonts w:ascii="Cambria" w:hAnsi="Cambria" w:cs="Times New Roman"/>
          <w:bCs/>
          <w:sz w:val="24"/>
          <w:szCs w:val="24"/>
        </w:rPr>
      </w:pPr>
      <w:r>
        <w:rPr>
          <w:rFonts w:ascii="Cambria" w:hAnsi="Cambria" w:cs="Times New Roman"/>
          <w:bCs/>
          <w:sz w:val="24"/>
          <w:szCs w:val="24"/>
        </w:rPr>
        <w:t>……………………</w:t>
      </w:r>
      <w:r w:rsidR="002849D7">
        <w:rPr>
          <w:rFonts w:ascii="Cambria" w:hAnsi="Cambria" w:cs="Times New Roman"/>
          <w:bCs/>
          <w:sz w:val="24"/>
          <w:szCs w:val="24"/>
        </w:rPr>
        <w:t>…………</w:t>
      </w:r>
    </w:p>
    <w:p w:rsidR="002849D7" w:rsidRPr="00785FB0" w:rsidRDefault="002849D7" w:rsidP="00EA3535">
      <w:pPr>
        <w:rPr>
          <w:rFonts w:ascii="Cambria" w:hAnsi="Cambria" w:cs="Times New Roman"/>
          <w:i/>
          <w:sz w:val="24"/>
          <w:szCs w:val="24"/>
        </w:rPr>
      </w:pPr>
      <w:r w:rsidRPr="00785FB0">
        <w:rPr>
          <w:rFonts w:ascii="Cambria" w:hAnsi="Cambria" w:cs="Times New Roman"/>
          <w:bCs/>
          <w:i/>
          <w:sz w:val="24"/>
          <w:szCs w:val="24"/>
        </w:rPr>
        <w:t>(pieczęć Wykonawcy)</w:t>
      </w:r>
    </w:p>
    <w:p w:rsidR="006F17B2" w:rsidRPr="00552BB0" w:rsidRDefault="006F17B2" w:rsidP="00EA3535">
      <w:pPr>
        <w:rPr>
          <w:rFonts w:ascii="Cambria" w:hAnsi="Cambria" w:cs="Times New Roman"/>
          <w:sz w:val="24"/>
          <w:szCs w:val="24"/>
        </w:rPr>
      </w:pPr>
    </w:p>
    <w:p w:rsidR="006F17B2" w:rsidRPr="00552BB0" w:rsidRDefault="006F17B2" w:rsidP="00EA3535">
      <w:pPr>
        <w:rPr>
          <w:rFonts w:ascii="Cambria" w:hAnsi="Cambria" w:cs="Times New Roman"/>
          <w:sz w:val="24"/>
          <w:szCs w:val="24"/>
        </w:rPr>
      </w:pPr>
    </w:p>
    <w:p w:rsidR="00552BB0" w:rsidRDefault="00526E17" w:rsidP="00EA3535">
      <w:pPr>
        <w:jc w:val="center"/>
        <w:rPr>
          <w:rFonts w:ascii="Cambria" w:hAnsi="Cambria" w:cs="Times New Roman"/>
          <w:b/>
          <w:bCs/>
        </w:rPr>
      </w:pPr>
      <w:r w:rsidRPr="002849D7">
        <w:rPr>
          <w:rFonts w:ascii="Cambria" w:hAnsi="Cambria" w:cs="Times New Roman"/>
          <w:b/>
          <w:bCs/>
        </w:rPr>
        <w:t>FORMULARZ OFERT</w:t>
      </w:r>
      <w:r w:rsidR="00894448">
        <w:rPr>
          <w:rFonts w:ascii="Cambria" w:hAnsi="Cambria" w:cs="Times New Roman"/>
          <w:b/>
          <w:bCs/>
        </w:rPr>
        <w:t>OWY</w:t>
      </w:r>
    </w:p>
    <w:p w:rsidR="002849D7" w:rsidRPr="002849D7" w:rsidRDefault="002849D7" w:rsidP="00EA3535">
      <w:pPr>
        <w:jc w:val="center"/>
        <w:rPr>
          <w:rFonts w:ascii="Cambria" w:hAnsi="Cambria" w:cs="Times New Roman"/>
          <w:b/>
          <w:bCs/>
        </w:rPr>
      </w:pPr>
    </w:p>
    <w:p w:rsidR="00552BB0" w:rsidRPr="002849D7" w:rsidRDefault="00552BB0" w:rsidP="00EA3535">
      <w:pPr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2849D7">
        <w:rPr>
          <w:rFonts w:ascii="Cambria" w:hAnsi="Cambria" w:cs="Times New Roman"/>
          <w:b/>
          <w:bCs/>
          <w:sz w:val="24"/>
          <w:szCs w:val="24"/>
        </w:rPr>
        <w:t>na realizację zadania publicznego pod nazwą</w:t>
      </w:r>
    </w:p>
    <w:p w:rsidR="00552BB0" w:rsidRPr="002849D7" w:rsidRDefault="00552BB0" w:rsidP="00EA3535">
      <w:pPr>
        <w:jc w:val="center"/>
        <w:rPr>
          <w:rFonts w:ascii="Cambria" w:hAnsi="Cambria" w:cs="Times New Roman"/>
          <w:b/>
          <w:bCs/>
          <w:sz w:val="24"/>
          <w:szCs w:val="24"/>
        </w:rPr>
      </w:pPr>
    </w:p>
    <w:p w:rsidR="002849D7" w:rsidRPr="002849D7" w:rsidRDefault="002849D7" w:rsidP="00EA3535">
      <w:pPr>
        <w:suppressAutoHyphens/>
        <w:jc w:val="center"/>
        <w:rPr>
          <w:rFonts w:ascii="Cambria" w:hAnsi="Cambria"/>
          <w:b/>
          <w:bCs/>
          <w:i/>
          <w:sz w:val="24"/>
          <w:szCs w:val="24"/>
        </w:rPr>
      </w:pPr>
      <w:r w:rsidRPr="002849D7">
        <w:rPr>
          <w:rFonts w:ascii="Cambria" w:hAnsi="Cambria"/>
          <w:b/>
          <w:i/>
          <w:sz w:val="24"/>
          <w:szCs w:val="24"/>
          <w:lang w:eastAsia="ar-SA"/>
        </w:rPr>
        <w:t>Przebudowa osi strzeleckich A i B policyjnej strzelnicy ćwiczebnej</w:t>
      </w:r>
      <w:r w:rsidRPr="002849D7">
        <w:rPr>
          <w:rFonts w:ascii="Cambria" w:hAnsi="Cambria"/>
          <w:b/>
          <w:i/>
          <w:sz w:val="24"/>
          <w:szCs w:val="24"/>
          <w:lang w:eastAsia="ar-SA"/>
        </w:rPr>
        <w:br/>
        <w:t>Szkoły Policji w Katowicach</w:t>
      </w:r>
    </w:p>
    <w:p w:rsidR="002849D7" w:rsidRDefault="002849D7" w:rsidP="00EA3535">
      <w:pPr>
        <w:jc w:val="center"/>
        <w:rPr>
          <w:rFonts w:ascii="Cambria" w:hAnsi="Cambria" w:cs="Times New Roman"/>
          <w:b/>
          <w:bCs/>
          <w:sz w:val="24"/>
          <w:szCs w:val="24"/>
        </w:rPr>
      </w:pPr>
    </w:p>
    <w:p w:rsidR="00710023" w:rsidRDefault="00710023" w:rsidP="00EA3535">
      <w:pPr>
        <w:jc w:val="both"/>
        <w:rPr>
          <w:rFonts w:ascii="Cambria" w:hAnsi="Cambria" w:cs="Times New Roman"/>
          <w:b/>
          <w:bCs/>
          <w:sz w:val="24"/>
          <w:szCs w:val="24"/>
        </w:rPr>
      </w:pPr>
    </w:p>
    <w:p w:rsidR="008D7756" w:rsidRPr="00552BB0" w:rsidRDefault="008D7756" w:rsidP="00EA3535">
      <w:pPr>
        <w:jc w:val="center"/>
        <w:rPr>
          <w:rFonts w:ascii="Cambria" w:hAnsi="Cambria" w:cs="Times New Roman"/>
          <w:b/>
          <w:bCs/>
          <w:sz w:val="24"/>
          <w:szCs w:val="24"/>
        </w:rPr>
      </w:pPr>
    </w:p>
    <w:p w:rsidR="006F17B2" w:rsidRPr="00F150C2" w:rsidRDefault="00A144F0" w:rsidP="00451EAF">
      <w:pPr>
        <w:numPr>
          <w:ilvl w:val="0"/>
          <w:numId w:val="2"/>
        </w:numPr>
        <w:jc w:val="both"/>
        <w:rPr>
          <w:rFonts w:ascii="Cambria" w:hAnsi="Cambria" w:cs="Times New Roman"/>
          <w:b/>
          <w:sz w:val="24"/>
          <w:szCs w:val="24"/>
        </w:rPr>
      </w:pPr>
      <w:r w:rsidRPr="00F150C2">
        <w:rPr>
          <w:rFonts w:ascii="Cambria" w:hAnsi="Cambria" w:cs="Times New Roman"/>
          <w:b/>
          <w:sz w:val="24"/>
          <w:szCs w:val="24"/>
        </w:rPr>
        <w:t>NAZWA WYKONAWCY</w:t>
      </w:r>
      <w:r w:rsidR="002A6F9A" w:rsidRPr="00F150C2">
        <w:rPr>
          <w:rFonts w:ascii="Cambria" w:hAnsi="Cambria" w:cs="Times New Roman"/>
          <w:b/>
          <w:sz w:val="24"/>
          <w:szCs w:val="24"/>
        </w:rPr>
        <w:t>:</w:t>
      </w:r>
    </w:p>
    <w:p w:rsidR="002A6F9A" w:rsidRDefault="002A6F9A" w:rsidP="00451EAF">
      <w:pPr>
        <w:jc w:val="both"/>
        <w:rPr>
          <w:rFonts w:ascii="Cambria" w:hAnsi="Cambria" w:cs="Times New Roman"/>
          <w:sz w:val="24"/>
          <w:szCs w:val="24"/>
        </w:rPr>
      </w:pPr>
    </w:p>
    <w:p w:rsidR="002A6F9A" w:rsidRPr="00F150C2" w:rsidRDefault="002A6F9A" w:rsidP="00451EAF">
      <w:pPr>
        <w:jc w:val="both"/>
        <w:rPr>
          <w:rFonts w:ascii="Cambria" w:hAnsi="Cambria" w:cs="Times New Roman"/>
          <w:b/>
          <w:sz w:val="24"/>
          <w:szCs w:val="24"/>
        </w:rPr>
      </w:pPr>
    </w:p>
    <w:p w:rsidR="00710023" w:rsidRPr="00F150C2" w:rsidRDefault="00710023" w:rsidP="00451EAF">
      <w:pPr>
        <w:numPr>
          <w:ilvl w:val="0"/>
          <w:numId w:val="2"/>
        </w:numPr>
        <w:jc w:val="both"/>
        <w:rPr>
          <w:rFonts w:ascii="Cambria" w:hAnsi="Cambria" w:cs="Times New Roman"/>
          <w:b/>
          <w:sz w:val="24"/>
          <w:szCs w:val="24"/>
        </w:rPr>
      </w:pPr>
      <w:r w:rsidRPr="00F150C2">
        <w:rPr>
          <w:rFonts w:ascii="Cambria" w:hAnsi="Cambria" w:cs="Times New Roman"/>
          <w:b/>
          <w:sz w:val="24"/>
          <w:szCs w:val="24"/>
        </w:rPr>
        <w:t>ADRES WYKONAWCY:</w:t>
      </w:r>
    </w:p>
    <w:p w:rsidR="002A6F9A" w:rsidRDefault="002A6F9A" w:rsidP="00451EAF">
      <w:pPr>
        <w:jc w:val="both"/>
        <w:rPr>
          <w:rFonts w:ascii="Cambria" w:hAnsi="Cambria" w:cs="Times New Roman"/>
          <w:sz w:val="24"/>
          <w:szCs w:val="24"/>
        </w:rPr>
      </w:pPr>
    </w:p>
    <w:p w:rsidR="002A6F9A" w:rsidRDefault="002A6F9A" w:rsidP="00451EAF">
      <w:pPr>
        <w:jc w:val="both"/>
        <w:rPr>
          <w:rFonts w:ascii="Cambria" w:hAnsi="Cambria" w:cs="Times New Roman"/>
          <w:sz w:val="24"/>
          <w:szCs w:val="24"/>
        </w:rPr>
      </w:pPr>
    </w:p>
    <w:p w:rsidR="00710023" w:rsidRDefault="002A6F9A" w:rsidP="00451EAF">
      <w:pPr>
        <w:numPr>
          <w:ilvl w:val="0"/>
          <w:numId w:val="2"/>
        </w:numPr>
        <w:jc w:val="both"/>
        <w:rPr>
          <w:rFonts w:ascii="Cambria" w:hAnsi="Cambria" w:cs="Times New Roman"/>
          <w:b/>
          <w:sz w:val="24"/>
          <w:szCs w:val="24"/>
        </w:rPr>
      </w:pPr>
      <w:r w:rsidRPr="00F150C2">
        <w:rPr>
          <w:rFonts w:ascii="Cambria" w:hAnsi="Cambria" w:cs="Times New Roman"/>
          <w:b/>
          <w:sz w:val="24"/>
          <w:szCs w:val="24"/>
        </w:rPr>
        <w:t>POZOSTAŁE DANE WYKONAWCY:</w:t>
      </w:r>
    </w:p>
    <w:p w:rsidR="00CB5F94" w:rsidRPr="00F150C2" w:rsidRDefault="00CB5F94" w:rsidP="00CB5F94">
      <w:pPr>
        <w:ind w:left="720"/>
        <w:jc w:val="both"/>
        <w:rPr>
          <w:rFonts w:ascii="Cambria" w:hAnsi="Cambria" w:cs="Times New Roman"/>
          <w:b/>
          <w:sz w:val="24"/>
          <w:szCs w:val="24"/>
        </w:rPr>
      </w:pPr>
    </w:p>
    <w:p w:rsidR="002A6F9A" w:rsidRDefault="002A6F9A" w:rsidP="00451EAF">
      <w:pPr>
        <w:numPr>
          <w:ilvl w:val="0"/>
          <w:numId w:val="14"/>
        </w:numPr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NIP:</w:t>
      </w:r>
    </w:p>
    <w:p w:rsidR="00F150C2" w:rsidRDefault="00F150C2" w:rsidP="00451EAF">
      <w:pPr>
        <w:ind w:left="1080"/>
        <w:jc w:val="both"/>
        <w:rPr>
          <w:rFonts w:ascii="Cambria" w:hAnsi="Cambria" w:cs="Times New Roman"/>
          <w:sz w:val="24"/>
          <w:szCs w:val="24"/>
        </w:rPr>
      </w:pPr>
    </w:p>
    <w:p w:rsidR="002A6F9A" w:rsidRDefault="002A6F9A" w:rsidP="00451EAF">
      <w:pPr>
        <w:numPr>
          <w:ilvl w:val="0"/>
          <w:numId w:val="14"/>
        </w:numPr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REGON:</w:t>
      </w:r>
    </w:p>
    <w:p w:rsidR="00F150C2" w:rsidRDefault="00F150C2" w:rsidP="00451EAF">
      <w:pPr>
        <w:ind w:left="1080"/>
        <w:jc w:val="both"/>
        <w:rPr>
          <w:rFonts w:ascii="Cambria" w:hAnsi="Cambria" w:cs="Times New Roman"/>
          <w:sz w:val="24"/>
          <w:szCs w:val="24"/>
        </w:rPr>
      </w:pPr>
    </w:p>
    <w:p w:rsidR="002A6F9A" w:rsidRDefault="00F140AA" w:rsidP="00451EAF">
      <w:pPr>
        <w:numPr>
          <w:ilvl w:val="0"/>
          <w:numId w:val="14"/>
        </w:numPr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NUMER TELEFONU</w:t>
      </w:r>
      <w:r w:rsidR="00F150C2">
        <w:rPr>
          <w:rFonts w:ascii="Cambria" w:hAnsi="Cambria" w:cs="Times New Roman"/>
          <w:sz w:val="24"/>
          <w:szCs w:val="24"/>
        </w:rPr>
        <w:t>:</w:t>
      </w:r>
    </w:p>
    <w:p w:rsidR="00F150C2" w:rsidRDefault="00F150C2" w:rsidP="00451EAF">
      <w:pPr>
        <w:ind w:left="1080"/>
        <w:jc w:val="both"/>
        <w:rPr>
          <w:rFonts w:ascii="Cambria" w:hAnsi="Cambria" w:cs="Times New Roman"/>
          <w:sz w:val="24"/>
          <w:szCs w:val="24"/>
        </w:rPr>
      </w:pPr>
    </w:p>
    <w:p w:rsidR="00F140AA" w:rsidRDefault="00F140AA" w:rsidP="00451EAF">
      <w:pPr>
        <w:numPr>
          <w:ilvl w:val="0"/>
          <w:numId w:val="14"/>
        </w:numPr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NUMER FAKSU:</w:t>
      </w:r>
    </w:p>
    <w:p w:rsidR="00F150C2" w:rsidRDefault="00F150C2" w:rsidP="00451EAF">
      <w:pPr>
        <w:ind w:left="1080"/>
        <w:jc w:val="both"/>
        <w:rPr>
          <w:rFonts w:ascii="Cambria" w:hAnsi="Cambria" w:cs="Times New Roman"/>
          <w:sz w:val="24"/>
          <w:szCs w:val="24"/>
        </w:rPr>
      </w:pPr>
    </w:p>
    <w:p w:rsidR="00F140AA" w:rsidRDefault="00F150C2" w:rsidP="00451EAF">
      <w:pPr>
        <w:numPr>
          <w:ilvl w:val="0"/>
          <w:numId w:val="14"/>
        </w:numPr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E-MAIL:</w:t>
      </w:r>
    </w:p>
    <w:p w:rsidR="00F150C2" w:rsidRDefault="00F150C2" w:rsidP="00451EAF">
      <w:pPr>
        <w:ind w:left="1080"/>
        <w:jc w:val="both"/>
        <w:rPr>
          <w:rFonts w:ascii="Cambria" w:hAnsi="Cambria" w:cs="Times New Roman"/>
          <w:sz w:val="24"/>
          <w:szCs w:val="24"/>
        </w:rPr>
      </w:pPr>
    </w:p>
    <w:p w:rsidR="00F140AA" w:rsidRDefault="00F140AA" w:rsidP="00451EAF">
      <w:pPr>
        <w:numPr>
          <w:ilvl w:val="0"/>
          <w:numId w:val="14"/>
        </w:numPr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NUMER RACHUNKU BANKOWEGO</w:t>
      </w:r>
      <w:r w:rsidR="00400943">
        <w:rPr>
          <w:rFonts w:ascii="Cambria" w:hAnsi="Cambria" w:cs="Times New Roman"/>
          <w:sz w:val="24"/>
          <w:szCs w:val="24"/>
        </w:rPr>
        <w:t xml:space="preserve"> WYKONAWCY</w:t>
      </w:r>
      <w:r w:rsidR="00F447E4">
        <w:rPr>
          <w:rFonts w:ascii="Cambria" w:hAnsi="Cambria" w:cs="Times New Roman"/>
          <w:sz w:val="24"/>
          <w:szCs w:val="24"/>
        </w:rPr>
        <w:t>:</w:t>
      </w:r>
    </w:p>
    <w:p w:rsidR="00F150C2" w:rsidRDefault="00F150C2" w:rsidP="00451EAF">
      <w:pPr>
        <w:ind w:left="1080"/>
        <w:jc w:val="both"/>
        <w:rPr>
          <w:rFonts w:ascii="Cambria" w:hAnsi="Cambria" w:cs="Times New Roman"/>
          <w:sz w:val="24"/>
          <w:szCs w:val="24"/>
        </w:rPr>
      </w:pPr>
    </w:p>
    <w:p w:rsidR="00F140AA" w:rsidRDefault="00F140AA" w:rsidP="00451EAF">
      <w:pPr>
        <w:numPr>
          <w:ilvl w:val="0"/>
          <w:numId w:val="14"/>
        </w:numPr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DANE OSOBY ODPOWIEDZ</w:t>
      </w:r>
      <w:r w:rsidR="00F447E4">
        <w:rPr>
          <w:rFonts w:ascii="Cambria" w:hAnsi="Cambria" w:cs="Times New Roman"/>
          <w:sz w:val="24"/>
          <w:szCs w:val="24"/>
        </w:rPr>
        <w:t xml:space="preserve">IALNEJ ZA KONTAKTY Z ZAMAWIAJĄCYM: </w:t>
      </w:r>
    </w:p>
    <w:p w:rsidR="00F447E4" w:rsidRDefault="00F447E4" w:rsidP="00451EAF">
      <w:pPr>
        <w:ind w:left="1080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Imię i nazwisko</w:t>
      </w:r>
      <w:r w:rsidR="00400943">
        <w:rPr>
          <w:rFonts w:ascii="Cambria" w:hAnsi="Cambria" w:cs="Times New Roman"/>
          <w:sz w:val="24"/>
          <w:szCs w:val="24"/>
        </w:rPr>
        <w:t>:</w:t>
      </w:r>
    </w:p>
    <w:p w:rsidR="00F447E4" w:rsidRDefault="00F447E4" w:rsidP="00451EAF">
      <w:pPr>
        <w:ind w:left="1080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Numer telefonu:</w:t>
      </w:r>
    </w:p>
    <w:p w:rsidR="008707E3" w:rsidRPr="00552BB0" w:rsidRDefault="00F447E4" w:rsidP="00451EAF">
      <w:pPr>
        <w:ind w:left="1080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 xml:space="preserve">e-mail: </w:t>
      </w:r>
    </w:p>
    <w:p w:rsidR="00DC0FF1" w:rsidRPr="00F150C2" w:rsidRDefault="00DC0FF1" w:rsidP="00451EAF">
      <w:pPr>
        <w:ind w:right="-18"/>
        <w:jc w:val="both"/>
        <w:rPr>
          <w:rFonts w:ascii="Cambria" w:hAnsi="Cambria" w:cs="Times New Roman"/>
          <w:b/>
          <w:sz w:val="24"/>
          <w:szCs w:val="24"/>
        </w:rPr>
      </w:pPr>
    </w:p>
    <w:p w:rsidR="003015FF" w:rsidRPr="00451EAF" w:rsidRDefault="005302A0" w:rsidP="00451EAF">
      <w:pPr>
        <w:numPr>
          <w:ilvl w:val="0"/>
          <w:numId w:val="2"/>
        </w:numPr>
        <w:jc w:val="both"/>
        <w:rPr>
          <w:rFonts w:ascii="Cambria" w:hAnsi="Cambria" w:cs="Times New Roman"/>
          <w:b/>
          <w:i/>
          <w:iCs/>
          <w:sz w:val="24"/>
          <w:szCs w:val="24"/>
        </w:rPr>
      </w:pPr>
      <w:r w:rsidRPr="00451EAF">
        <w:rPr>
          <w:rFonts w:ascii="Cambria" w:hAnsi="Cambria" w:cs="Times New Roman"/>
          <w:b/>
          <w:sz w:val="24"/>
          <w:szCs w:val="24"/>
        </w:rPr>
        <w:t xml:space="preserve">Odpowiadając na ogłoszenie o </w:t>
      </w:r>
      <w:r w:rsidR="003015FF" w:rsidRPr="00451EAF">
        <w:rPr>
          <w:rFonts w:ascii="Cambria" w:hAnsi="Cambria" w:cs="Times New Roman"/>
          <w:b/>
          <w:sz w:val="24"/>
          <w:szCs w:val="24"/>
        </w:rPr>
        <w:t xml:space="preserve">zamówieniu pod nazwą </w:t>
      </w:r>
      <w:r w:rsidR="003015FF" w:rsidRPr="00451EAF">
        <w:rPr>
          <w:rFonts w:ascii="Cambria" w:hAnsi="Cambria"/>
          <w:b/>
          <w:i/>
          <w:sz w:val="24"/>
          <w:szCs w:val="24"/>
          <w:lang w:eastAsia="ar-SA"/>
        </w:rPr>
        <w:t>Przebudowa osi strzeleckich A i B policyjnej strzelnicy ćwiczebnej Szkoły Policji w Katowicach</w:t>
      </w:r>
    </w:p>
    <w:p w:rsidR="00451EAF" w:rsidRDefault="003015FF" w:rsidP="00451EAF">
      <w:pPr>
        <w:ind w:left="720"/>
        <w:jc w:val="both"/>
        <w:rPr>
          <w:rFonts w:ascii="Cambria" w:hAnsi="Cambria" w:cs="Times New Roman"/>
          <w:b/>
          <w:sz w:val="24"/>
          <w:szCs w:val="24"/>
        </w:rPr>
      </w:pPr>
      <w:r w:rsidRPr="00F150C2">
        <w:rPr>
          <w:rFonts w:ascii="Cambria" w:hAnsi="Cambria" w:cs="Times New Roman"/>
          <w:b/>
          <w:iCs/>
          <w:sz w:val="24"/>
          <w:szCs w:val="24"/>
        </w:rPr>
        <w:t xml:space="preserve">niniejszym składamy ofertę na </w:t>
      </w:r>
      <w:r w:rsidR="000F440A" w:rsidRPr="00F150C2">
        <w:rPr>
          <w:rFonts w:ascii="Cambria" w:hAnsi="Cambria" w:cs="Times New Roman"/>
          <w:b/>
          <w:sz w:val="24"/>
          <w:szCs w:val="24"/>
        </w:rPr>
        <w:t xml:space="preserve">realizację przedmiotu </w:t>
      </w:r>
      <w:r w:rsidR="00A8470D" w:rsidRPr="00F150C2">
        <w:rPr>
          <w:rFonts w:ascii="Cambria" w:hAnsi="Cambria" w:cs="Times New Roman"/>
          <w:b/>
          <w:sz w:val="24"/>
          <w:szCs w:val="24"/>
        </w:rPr>
        <w:t xml:space="preserve">wyżej wymienionego </w:t>
      </w:r>
      <w:r w:rsidR="000F440A" w:rsidRPr="00F150C2">
        <w:rPr>
          <w:rFonts w:ascii="Cambria" w:hAnsi="Cambria" w:cs="Times New Roman"/>
          <w:b/>
          <w:sz w:val="24"/>
          <w:szCs w:val="24"/>
        </w:rPr>
        <w:t>zamówienia zgodnie z wymogami zawartymi w Specyfikacji Istotnych Warunków Zamówienia</w:t>
      </w:r>
      <w:r w:rsidR="006F17B2" w:rsidRPr="00F150C2">
        <w:rPr>
          <w:rFonts w:ascii="Cambria" w:hAnsi="Cambria" w:cs="Times New Roman"/>
          <w:b/>
          <w:sz w:val="24"/>
          <w:szCs w:val="24"/>
        </w:rPr>
        <w:t xml:space="preserve"> </w:t>
      </w:r>
      <w:r w:rsidR="00A8470D" w:rsidRPr="00F150C2">
        <w:rPr>
          <w:rFonts w:ascii="Cambria" w:hAnsi="Cambria" w:cs="Times New Roman"/>
          <w:b/>
          <w:sz w:val="24"/>
          <w:szCs w:val="24"/>
        </w:rPr>
        <w:t>na następujących warunkach</w:t>
      </w:r>
      <w:r w:rsidR="00894448">
        <w:rPr>
          <w:rFonts w:ascii="Cambria" w:hAnsi="Cambria" w:cs="Times New Roman"/>
          <w:b/>
          <w:sz w:val="24"/>
          <w:szCs w:val="24"/>
        </w:rPr>
        <w:t>:</w:t>
      </w:r>
    </w:p>
    <w:p w:rsidR="000F440A" w:rsidRDefault="006F17B2" w:rsidP="00451EAF">
      <w:pPr>
        <w:ind w:left="720"/>
        <w:jc w:val="both"/>
        <w:rPr>
          <w:rFonts w:ascii="Cambria" w:hAnsi="Cambria" w:cs="Times New Roman"/>
          <w:b/>
          <w:i/>
          <w:iCs/>
          <w:sz w:val="24"/>
          <w:szCs w:val="24"/>
        </w:rPr>
      </w:pPr>
      <w:r w:rsidRPr="00F150C2">
        <w:rPr>
          <w:rFonts w:ascii="Cambria" w:hAnsi="Cambria" w:cs="Times New Roman"/>
          <w:b/>
          <w:i/>
          <w:iCs/>
          <w:sz w:val="24"/>
          <w:szCs w:val="24"/>
        </w:rPr>
        <w:t xml:space="preserve"> </w:t>
      </w:r>
    </w:p>
    <w:p w:rsidR="00451EAF" w:rsidRPr="00F150C2" w:rsidRDefault="00451EAF" w:rsidP="00451EAF">
      <w:pPr>
        <w:ind w:left="720"/>
        <w:jc w:val="both"/>
        <w:rPr>
          <w:rFonts w:ascii="Cambria" w:hAnsi="Cambria" w:cs="Times New Roman"/>
          <w:b/>
          <w:i/>
          <w:iCs/>
          <w:sz w:val="24"/>
          <w:szCs w:val="24"/>
        </w:rPr>
      </w:pPr>
    </w:p>
    <w:p w:rsidR="006F17B2" w:rsidRPr="00552BB0" w:rsidRDefault="006F17B2" w:rsidP="00EA3535">
      <w:pPr>
        <w:rPr>
          <w:rFonts w:ascii="Cambria" w:hAnsi="Cambria" w:cs="Times New Roman"/>
          <w:i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7"/>
      </w:tblGrid>
      <w:tr w:rsidR="00191DB6" w:rsidRPr="00552BB0" w:rsidTr="001822AB">
        <w:trPr>
          <w:trHeight w:val="6440"/>
        </w:trPr>
        <w:tc>
          <w:tcPr>
            <w:tcW w:w="928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339FD" w:rsidRPr="00552BB0" w:rsidRDefault="007339FD" w:rsidP="00EA3535">
            <w:pPr>
              <w:rPr>
                <w:rFonts w:ascii="Cambria" w:hAnsi="Cambria" w:cs="Times New Roman"/>
                <w:b/>
                <w:color w:val="000000"/>
                <w:sz w:val="24"/>
                <w:szCs w:val="24"/>
              </w:rPr>
            </w:pPr>
          </w:p>
          <w:p w:rsidR="006F17B2" w:rsidRPr="00941B31" w:rsidRDefault="00400943" w:rsidP="00EA3535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41B31">
              <w:rPr>
                <w:rFonts w:ascii="Cambria" w:hAnsi="Cambria" w:cs="Times New Roman"/>
                <w:b/>
                <w:sz w:val="24"/>
                <w:szCs w:val="24"/>
              </w:rPr>
              <w:t xml:space="preserve">1. </w:t>
            </w:r>
            <w:r w:rsidR="007339FD" w:rsidRPr="00EA3535">
              <w:rPr>
                <w:rFonts w:ascii="Cambria" w:hAnsi="Cambria" w:cs="Times New Roman"/>
                <w:b/>
                <w:sz w:val="24"/>
                <w:szCs w:val="24"/>
                <w:u w:val="single"/>
              </w:rPr>
              <w:t>CENA</w:t>
            </w:r>
            <w:r w:rsidR="00EA3535" w:rsidRPr="00EA3535">
              <w:rPr>
                <w:rFonts w:ascii="Cambria" w:hAnsi="Cambria" w:cs="Times New Roman"/>
                <w:b/>
                <w:sz w:val="24"/>
                <w:szCs w:val="24"/>
                <w:u w:val="single"/>
              </w:rPr>
              <w:t xml:space="preserve"> RYCZŁTOWA</w:t>
            </w:r>
            <w:r w:rsidR="007339FD" w:rsidRPr="00941B31">
              <w:rPr>
                <w:rFonts w:ascii="Cambria" w:hAnsi="Cambria" w:cs="Times New Roman"/>
                <w:b/>
                <w:sz w:val="24"/>
                <w:szCs w:val="24"/>
              </w:rPr>
              <w:t xml:space="preserve"> ZA REALIZACJĘ PRZEDMIOTU  ZAMÓWIENIA</w:t>
            </w:r>
            <w:r w:rsidR="00B248C1">
              <w:rPr>
                <w:rFonts w:ascii="Cambria" w:hAnsi="Cambria" w:cs="Times New Roman"/>
                <w:b/>
                <w:sz w:val="24"/>
                <w:szCs w:val="24"/>
              </w:rPr>
              <w:t>:</w:t>
            </w:r>
            <w:r w:rsidR="007339FD" w:rsidRPr="00941B31">
              <w:rPr>
                <w:rFonts w:ascii="Cambria" w:hAnsi="Cambria" w:cs="Times New Roman"/>
                <w:b/>
                <w:sz w:val="24"/>
                <w:szCs w:val="24"/>
              </w:rPr>
              <w:t xml:space="preserve"> </w:t>
            </w:r>
          </w:p>
          <w:p w:rsidR="00786250" w:rsidRPr="00941B31" w:rsidRDefault="00786250" w:rsidP="00EA3535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7339FD" w:rsidRPr="00941B31" w:rsidRDefault="005D50C7" w:rsidP="00EA3535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41B31">
              <w:rPr>
                <w:rFonts w:ascii="Cambria" w:hAnsi="Cambria" w:cs="Times New Roman"/>
                <w:b/>
                <w:sz w:val="24"/>
                <w:szCs w:val="24"/>
              </w:rPr>
              <w:t xml:space="preserve">netto </w:t>
            </w:r>
            <w:r w:rsidR="00786250" w:rsidRPr="00941B31">
              <w:rPr>
                <w:rFonts w:ascii="Cambria" w:hAnsi="Cambria" w:cs="Times New Roman"/>
                <w:b/>
                <w:sz w:val="24"/>
                <w:szCs w:val="24"/>
              </w:rPr>
              <w:t xml:space="preserve">…………………………………  </w:t>
            </w:r>
            <w:r w:rsidRPr="00941B31">
              <w:rPr>
                <w:rFonts w:ascii="Cambria" w:hAnsi="Cambria" w:cs="Times New Roman"/>
                <w:b/>
                <w:sz w:val="24"/>
                <w:szCs w:val="24"/>
              </w:rPr>
              <w:t>zł</w:t>
            </w:r>
          </w:p>
          <w:p w:rsidR="00786250" w:rsidRPr="00941B31" w:rsidRDefault="00786250" w:rsidP="00EA3535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6F17B2" w:rsidRDefault="005D50C7" w:rsidP="00EA3535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41B31">
              <w:rPr>
                <w:rFonts w:ascii="Cambria" w:hAnsi="Cambria" w:cs="Times New Roman"/>
                <w:b/>
                <w:sz w:val="24"/>
                <w:szCs w:val="24"/>
              </w:rPr>
              <w:t xml:space="preserve">brutto </w:t>
            </w:r>
            <w:r w:rsidR="0057306A" w:rsidRPr="00941B31">
              <w:rPr>
                <w:rFonts w:ascii="Cambria" w:hAnsi="Cambria" w:cs="Times New Roman"/>
                <w:b/>
                <w:sz w:val="24"/>
                <w:szCs w:val="24"/>
              </w:rPr>
              <w:t>………</w:t>
            </w:r>
            <w:r w:rsidR="002F7345" w:rsidRPr="00941B31">
              <w:rPr>
                <w:rFonts w:ascii="Cambria" w:hAnsi="Cambria" w:cs="Times New Roman"/>
                <w:b/>
                <w:sz w:val="24"/>
                <w:szCs w:val="24"/>
              </w:rPr>
              <w:t>…</w:t>
            </w:r>
            <w:r w:rsidR="0057306A" w:rsidRPr="00941B31">
              <w:rPr>
                <w:rFonts w:ascii="Cambria" w:hAnsi="Cambria" w:cs="Times New Roman"/>
                <w:b/>
                <w:sz w:val="24"/>
                <w:szCs w:val="24"/>
              </w:rPr>
              <w:t>…………</w:t>
            </w:r>
            <w:r w:rsidR="006B73F7" w:rsidRPr="00941B31">
              <w:rPr>
                <w:rFonts w:ascii="Cambria" w:hAnsi="Cambria" w:cs="Times New Roman"/>
                <w:b/>
                <w:sz w:val="24"/>
                <w:szCs w:val="24"/>
              </w:rPr>
              <w:t>…………</w:t>
            </w:r>
            <w:r w:rsidR="002F7345" w:rsidRPr="00941B31">
              <w:rPr>
                <w:rFonts w:ascii="Cambria" w:hAnsi="Cambria" w:cs="Times New Roman"/>
                <w:b/>
                <w:sz w:val="24"/>
                <w:szCs w:val="24"/>
              </w:rPr>
              <w:t>……zł</w:t>
            </w:r>
          </w:p>
          <w:p w:rsidR="00EA3535" w:rsidRPr="00941B31" w:rsidRDefault="00EA3535" w:rsidP="00EA3535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BF2F8B" w:rsidRPr="00941B31" w:rsidRDefault="002F7345" w:rsidP="00EA3535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41B31">
              <w:rPr>
                <w:rFonts w:ascii="Cambria" w:hAnsi="Cambria" w:cs="Times New Roman"/>
                <w:b/>
                <w:sz w:val="24"/>
                <w:szCs w:val="24"/>
              </w:rPr>
              <w:t xml:space="preserve">(słownie </w:t>
            </w:r>
            <w:r w:rsidR="005D50C7" w:rsidRPr="00941B31">
              <w:rPr>
                <w:rFonts w:ascii="Cambria" w:hAnsi="Cambria" w:cs="Times New Roman"/>
                <w:b/>
                <w:sz w:val="24"/>
                <w:szCs w:val="24"/>
              </w:rPr>
              <w:t>brutto:</w:t>
            </w:r>
            <w:r w:rsidR="006F17B2" w:rsidRPr="00941B31">
              <w:rPr>
                <w:rFonts w:ascii="Cambria" w:hAnsi="Cambria" w:cs="Times New Roman"/>
                <w:b/>
                <w:sz w:val="24"/>
                <w:szCs w:val="24"/>
              </w:rPr>
              <w:t>……………….</w:t>
            </w:r>
            <w:r w:rsidRPr="00941B31">
              <w:rPr>
                <w:rFonts w:ascii="Cambria" w:hAnsi="Cambria" w:cs="Times New Roman"/>
                <w:b/>
                <w:sz w:val="24"/>
                <w:szCs w:val="24"/>
              </w:rPr>
              <w:t>…………………………</w:t>
            </w:r>
            <w:r w:rsidR="0057306A" w:rsidRPr="00941B31">
              <w:rPr>
                <w:rFonts w:ascii="Cambria" w:hAnsi="Cambria" w:cs="Times New Roman"/>
                <w:b/>
                <w:sz w:val="24"/>
                <w:szCs w:val="24"/>
              </w:rPr>
              <w:t>……….</w:t>
            </w:r>
            <w:r w:rsidRPr="00941B31">
              <w:rPr>
                <w:rFonts w:ascii="Cambria" w:hAnsi="Cambria" w:cs="Times New Roman"/>
                <w:b/>
                <w:sz w:val="24"/>
                <w:szCs w:val="24"/>
              </w:rPr>
              <w:t>………………</w:t>
            </w:r>
            <w:r w:rsidR="00786250" w:rsidRPr="00941B31">
              <w:rPr>
                <w:rFonts w:ascii="Cambria" w:hAnsi="Cambria" w:cs="Times New Roman"/>
                <w:b/>
                <w:sz w:val="24"/>
                <w:szCs w:val="24"/>
              </w:rPr>
              <w:t>…………………….złotych</w:t>
            </w:r>
            <w:r w:rsidRPr="00941B31">
              <w:rPr>
                <w:rFonts w:ascii="Cambria" w:hAnsi="Cambria" w:cs="Times New Roman"/>
                <w:b/>
                <w:sz w:val="24"/>
                <w:szCs w:val="24"/>
              </w:rPr>
              <w:t>)</w:t>
            </w:r>
          </w:p>
          <w:p w:rsidR="00B248C1" w:rsidRDefault="00B248C1" w:rsidP="00EA3535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6146AB" w:rsidRPr="00941B31" w:rsidRDefault="006146AB" w:rsidP="00EA3535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B12E92" w:rsidRDefault="007339FD" w:rsidP="00EA3535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41B31">
              <w:rPr>
                <w:rFonts w:ascii="Cambria" w:hAnsi="Cambria" w:cs="Times New Roman"/>
                <w:b/>
                <w:sz w:val="24"/>
                <w:szCs w:val="24"/>
              </w:rPr>
              <w:t xml:space="preserve">2. </w:t>
            </w:r>
            <w:r w:rsidR="00235EC1" w:rsidRPr="00941B31">
              <w:rPr>
                <w:rFonts w:ascii="Cambria" w:hAnsi="Cambria" w:cs="Times New Roman"/>
                <w:b/>
                <w:sz w:val="24"/>
                <w:szCs w:val="24"/>
              </w:rPr>
              <w:t xml:space="preserve">DEKLAROWANY OKRES </w:t>
            </w:r>
            <w:r w:rsidR="00235EC1" w:rsidRPr="00EA3535">
              <w:rPr>
                <w:rFonts w:ascii="Cambria" w:hAnsi="Cambria" w:cs="Times New Roman"/>
                <w:b/>
                <w:sz w:val="24"/>
                <w:szCs w:val="24"/>
                <w:u w:val="single"/>
              </w:rPr>
              <w:t>GWARANCJI NA ROBOTY BUDOWLANE</w:t>
            </w:r>
            <w:r w:rsidR="00235EC1" w:rsidRPr="00941B31">
              <w:rPr>
                <w:rFonts w:ascii="Cambria" w:hAnsi="Cambria" w:cs="Times New Roman"/>
                <w:b/>
                <w:sz w:val="24"/>
                <w:szCs w:val="24"/>
              </w:rPr>
              <w:t>:</w:t>
            </w:r>
          </w:p>
          <w:p w:rsidR="00B248C1" w:rsidRPr="00941B31" w:rsidRDefault="00B248C1" w:rsidP="00EA3535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235EC1" w:rsidRDefault="00235EC1" w:rsidP="00EA3535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41B31">
              <w:rPr>
                <w:rFonts w:ascii="Cambria" w:hAnsi="Cambria" w:cs="Times New Roman"/>
                <w:b/>
                <w:sz w:val="24"/>
                <w:szCs w:val="24"/>
              </w:rPr>
              <w:t>……………………  miesięcy</w:t>
            </w:r>
          </w:p>
          <w:p w:rsidR="00B248C1" w:rsidRPr="00941B31" w:rsidRDefault="00B248C1" w:rsidP="00EA3535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1822AB" w:rsidRPr="00941B31" w:rsidRDefault="001822AB" w:rsidP="00EA3535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235EC1" w:rsidRDefault="001822AB" w:rsidP="00EA3535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41B31">
              <w:rPr>
                <w:rFonts w:ascii="Cambria" w:hAnsi="Cambria" w:cs="Times New Roman"/>
                <w:b/>
                <w:sz w:val="24"/>
                <w:szCs w:val="24"/>
              </w:rPr>
              <w:t>3.</w:t>
            </w:r>
            <w:r w:rsidR="00235EC1" w:rsidRPr="00941B31">
              <w:rPr>
                <w:rFonts w:ascii="Cambria" w:hAnsi="Cambria" w:cs="Times New Roman"/>
                <w:b/>
                <w:sz w:val="24"/>
                <w:szCs w:val="24"/>
              </w:rPr>
              <w:t xml:space="preserve"> DEKLAROWANY OKRES </w:t>
            </w:r>
            <w:r w:rsidR="00235EC1" w:rsidRPr="00625463">
              <w:rPr>
                <w:rFonts w:ascii="Cambria" w:hAnsi="Cambria" w:cs="Times New Roman"/>
                <w:b/>
                <w:sz w:val="24"/>
                <w:szCs w:val="24"/>
                <w:u w:val="single"/>
              </w:rPr>
              <w:t>GWARANCJI NA ZAMONTOWANY W RAMACH PRZEDMIOTU ZAMÓWIENIA SPRZĘT I URZĄDZENIA</w:t>
            </w:r>
            <w:r w:rsidR="00235EC1" w:rsidRPr="00941B31">
              <w:rPr>
                <w:rFonts w:ascii="Cambria" w:hAnsi="Cambria" w:cs="Times New Roman"/>
                <w:b/>
                <w:sz w:val="24"/>
                <w:szCs w:val="24"/>
              </w:rPr>
              <w:t>:</w:t>
            </w:r>
          </w:p>
          <w:p w:rsidR="00B248C1" w:rsidRPr="00941B31" w:rsidRDefault="00B248C1" w:rsidP="00EA3535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1822AB" w:rsidRDefault="00235EC1" w:rsidP="00EA3535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41B31">
              <w:rPr>
                <w:rFonts w:ascii="Cambria" w:hAnsi="Cambria" w:cs="Times New Roman"/>
                <w:b/>
                <w:sz w:val="24"/>
                <w:szCs w:val="24"/>
              </w:rPr>
              <w:t xml:space="preserve">…………………… miesięcy </w:t>
            </w:r>
            <w:r w:rsidR="001822AB" w:rsidRPr="00941B31">
              <w:rPr>
                <w:rFonts w:ascii="Cambria" w:hAnsi="Cambria" w:cs="Times New Roman"/>
                <w:b/>
                <w:sz w:val="24"/>
                <w:szCs w:val="24"/>
              </w:rPr>
              <w:t xml:space="preserve"> </w:t>
            </w:r>
          </w:p>
          <w:p w:rsidR="00786250" w:rsidRPr="00941B31" w:rsidRDefault="00786250" w:rsidP="00EA3535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  <w:p w:rsidR="00210899" w:rsidRDefault="00210899" w:rsidP="00EA3535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941B31">
              <w:rPr>
                <w:rFonts w:ascii="Cambria" w:hAnsi="Cambria"/>
                <w:b/>
                <w:sz w:val="24"/>
                <w:szCs w:val="24"/>
              </w:rPr>
              <w:t xml:space="preserve">4. </w:t>
            </w:r>
            <w:r w:rsidRPr="00B248C1">
              <w:rPr>
                <w:rFonts w:ascii="Cambria" w:hAnsi="Cambria"/>
                <w:b/>
                <w:sz w:val="24"/>
                <w:szCs w:val="24"/>
                <w:u w:val="single"/>
              </w:rPr>
              <w:t>DOŚWIADCZENIE</w:t>
            </w:r>
            <w:r w:rsidRPr="00941B31">
              <w:rPr>
                <w:rFonts w:ascii="Cambria" w:hAnsi="Cambria"/>
                <w:b/>
                <w:sz w:val="24"/>
                <w:szCs w:val="24"/>
              </w:rPr>
              <w:t xml:space="preserve"> KIEROWANIKA BUDOWY</w:t>
            </w:r>
            <w:r w:rsidR="00B248C1">
              <w:rPr>
                <w:rFonts w:ascii="Cambria" w:hAnsi="Cambria"/>
                <w:b/>
                <w:sz w:val="24"/>
                <w:szCs w:val="24"/>
              </w:rPr>
              <w:t>:</w:t>
            </w:r>
          </w:p>
          <w:p w:rsidR="00B248C1" w:rsidRPr="00941B31" w:rsidRDefault="00B248C1" w:rsidP="00EA3535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  <w:p w:rsidR="00B32EE6" w:rsidRDefault="00941B31" w:rsidP="00EA3535">
            <w:pPr>
              <w:numPr>
                <w:ilvl w:val="0"/>
                <w:numId w:val="16"/>
              </w:num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941B31">
              <w:rPr>
                <w:rFonts w:ascii="Cambria" w:hAnsi="Cambria"/>
                <w:b/>
                <w:sz w:val="24"/>
                <w:szCs w:val="24"/>
              </w:rPr>
              <w:t>…</w:t>
            </w:r>
          </w:p>
          <w:p w:rsidR="006146AB" w:rsidRPr="00941B31" w:rsidRDefault="006146AB" w:rsidP="006146AB">
            <w:pPr>
              <w:ind w:left="720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  <w:p w:rsidR="00941B31" w:rsidRDefault="00941B31" w:rsidP="00EA3535">
            <w:pPr>
              <w:numPr>
                <w:ilvl w:val="0"/>
                <w:numId w:val="16"/>
              </w:num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941B31">
              <w:rPr>
                <w:rFonts w:ascii="Cambria" w:hAnsi="Cambria"/>
                <w:b/>
                <w:sz w:val="24"/>
                <w:szCs w:val="24"/>
              </w:rPr>
              <w:t>…</w:t>
            </w:r>
          </w:p>
          <w:p w:rsidR="006146AB" w:rsidRPr="00941B31" w:rsidRDefault="006146AB" w:rsidP="006146AB">
            <w:pPr>
              <w:ind w:left="720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  <w:p w:rsidR="00941B31" w:rsidRDefault="00941B31" w:rsidP="00EA3535">
            <w:pPr>
              <w:numPr>
                <w:ilvl w:val="0"/>
                <w:numId w:val="16"/>
              </w:num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941B31">
              <w:rPr>
                <w:rFonts w:ascii="Cambria" w:hAnsi="Cambria"/>
                <w:b/>
                <w:sz w:val="24"/>
                <w:szCs w:val="24"/>
              </w:rPr>
              <w:t>…</w:t>
            </w:r>
          </w:p>
          <w:p w:rsidR="006146AB" w:rsidRPr="00941B31" w:rsidRDefault="006146AB" w:rsidP="006146AB">
            <w:pPr>
              <w:ind w:left="720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  <w:p w:rsidR="00941B31" w:rsidRDefault="00941B31" w:rsidP="00EA3535">
            <w:pPr>
              <w:numPr>
                <w:ilvl w:val="0"/>
                <w:numId w:val="16"/>
              </w:num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941B31">
              <w:rPr>
                <w:rFonts w:ascii="Cambria" w:hAnsi="Cambria"/>
                <w:b/>
                <w:sz w:val="24"/>
                <w:szCs w:val="24"/>
              </w:rPr>
              <w:t>…</w:t>
            </w:r>
          </w:p>
          <w:p w:rsidR="006146AB" w:rsidRPr="00941B31" w:rsidRDefault="006146AB" w:rsidP="006146AB">
            <w:pPr>
              <w:ind w:left="720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  <w:p w:rsidR="00941B31" w:rsidRPr="00941B31" w:rsidRDefault="00941B31" w:rsidP="00EA3535">
            <w:pPr>
              <w:numPr>
                <w:ilvl w:val="0"/>
                <w:numId w:val="16"/>
              </w:num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941B31">
              <w:rPr>
                <w:rFonts w:ascii="Cambria" w:hAnsi="Cambria"/>
                <w:b/>
                <w:sz w:val="24"/>
                <w:szCs w:val="24"/>
              </w:rPr>
              <w:t>…</w:t>
            </w:r>
          </w:p>
          <w:p w:rsidR="00941B31" w:rsidRPr="00B248C1" w:rsidRDefault="00941B31" w:rsidP="00EA3535">
            <w:pPr>
              <w:ind w:left="720"/>
              <w:jc w:val="both"/>
              <w:rPr>
                <w:rFonts w:ascii="Cambria" w:hAnsi="Cambria"/>
                <w:i/>
                <w:sz w:val="24"/>
                <w:szCs w:val="24"/>
              </w:rPr>
            </w:pPr>
            <w:r w:rsidRPr="00B248C1">
              <w:rPr>
                <w:rFonts w:ascii="Cambria" w:hAnsi="Cambria"/>
                <w:i/>
                <w:sz w:val="24"/>
                <w:szCs w:val="24"/>
              </w:rPr>
              <w:t>(Wykonawca wskazuje nazwy inwestycji</w:t>
            </w:r>
            <w:r w:rsidR="005714E8">
              <w:rPr>
                <w:rFonts w:ascii="Cambria" w:hAnsi="Cambria"/>
                <w:i/>
                <w:sz w:val="24"/>
                <w:szCs w:val="24"/>
              </w:rPr>
              <w:t xml:space="preserve"> i miejsce jej realizacji</w:t>
            </w:r>
            <w:r w:rsidRPr="00B248C1">
              <w:rPr>
                <w:rFonts w:ascii="Cambria" w:hAnsi="Cambria"/>
                <w:i/>
                <w:sz w:val="24"/>
                <w:szCs w:val="24"/>
              </w:rPr>
              <w:t>)</w:t>
            </w:r>
          </w:p>
          <w:p w:rsidR="00B248C1" w:rsidRPr="00941B31" w:rsidRDefault="00B248C1" w:rsidP="00EA3535">
            <w:pPr>
              <w:ind w:left="720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  <w:p w:rsidR="00786250" w:rsidRDefault="00210899" w:rsidP="00EA3535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941B31">
              <w:rPr>
                <w:rFonts w:ascii="Cambria" w:hAnsi="Cambria"/>
                <w:b/>
                <w:sz w:val="24"/>
                <w:szCs w:val="24"/>
              </w:rPr>
              <w:t xml:space="preserve">5. </w:t>
            </w:r>
            <w:r w:rsidRPr="006146AB">
              <w:rPr>
                <w:rFonts w:ascii="Cambria" w:hAnsi="Cambria"/>
                <w:b/>
                <w:sz w:val="24"/>
                <w:szCs w:val="24"/>
                <w:u w:val="single"/>
              </w:rPr>
              <w:t>DOŚWIADCZENIE</w:t>
            </w:r>
            <w:r w:rsidR="00B32EE6" w:rsidRPr="00941B31">
              <w:rPr>
                <w:rFonts w:ascii="Cambria" w:hAnsi="Cambria"/>
                <w:b/>
                <w:sz w:val="24"/>
                <w:szCs w:val="24"/>
              </w:rPr>
              <w:t xml:space="preserve"> OSOBY, KTÓRA PEŁNIĆ BĘDZIE FUNKCJĘ KIEROWNIKA ROBÓT W SPECJALNOŚCI INSTALACYJNEJ W ZAKRESIE SIECI, INSTALACJI I URZĄDZEŃ CIEPLNYCH, WENTYLACYJNYCH, GAZOWYCH, WODOCIĄGOWYCH I KANALIZACYJNCYCH</w:t>
            </w:r>
            <w:r w:rsidR="00941B31" w:rsidRPr="00941B31">
              <w:rPr>
                <w:rFonts w:ascii="Cambria" w:hAnsi="Cambria"/>
                <w:b/>
                <w:sz w:val="24"/>
                <w:szCs w:val="24"/>
              </w:rPr>
              <w:t>:</w:t>
            </w:r>
          </w:p>
          <w:p w:rsidR="005714E8" w:rsidRPr="00941B31" w:rsidRDefault="005714E8" w:rsidP="00EA3535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  <w:p w:rsidR="00941B31" w:rsidRDefault="00941B31" w:rsidP="00EA3535">
            <w:pPr>
              <w:numPr>
                <w:ilvl w:val="0"/>
                <w:numId w:val="17"/>
              </w:num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941B31">
              <w:rPr>
                <w:rFonts w:ascii="Cambria" w:hAnsi="Cambria"/>
                <w:b/>
                <w:sz w:val="24"/>
                <w:szCs w:val="24"/>
              </w:rPr>
              <w:t>…</w:t>
            </w:r>
          </w:p>
          <w:p w:rsidR="006146AB" w:rsidRPr="00941B31" w:rsidRDefault="006146AB" w:rsidP="006146AB">
            <w:pPr>
              <w:ind w:left="720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  <w:p w:rsidR="00941B31" w:rsidRDefault="00941B31" w:rsidP="00EA3535">
            <w:pPr>
              <w:numPr>
                <w:ilvl w:val="0"/>
                <w:numId w:val="17"/>
              </w:num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941B31">
              <w:rPr>
                <w:rFonts w:ascii="Cambria" w:hAnsi="Cambria"/>
                <w:b/>
                <w:sz w:val="24"/>
                <w:szCs w:val="24"/>
              </w:rPr>
              <w:t>…</w:t>
            </w:r>
          </w:p>
          <w:p w:rsidR="006146AB" w:rsidRPr="00941B31" w:rsidRDefault="006146AB" w:rsidP="006146AB">
            <w:pPr>
              <w:ind w:left="720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  <w:p w:rsidR="00941B31" w:rsidRDefault="00941B31" w:rsidP="00EA3535">
            <w:pPr>
              <w:numPr>
                <w:ilvl w:val="0"/>
                <w:numId w:val="17"/>
              </w:num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941B31">
              <w:rPr>
                <w:rFonts w:ascii="Cambria" w:hAnsi="Cambria"/>
                <w:b/>
                <w:sz w:val="24"/>
                <w:szCs w:val="24"/>
              </w:rPr>
              <w:t>…</w:t>
            </w:r>
          </w:p>
          <w:p w:rsidR="006146AB" w:rsidRPr="00941B31" w:rsidRDefault="006146AB" w:rsidP="006146AB">
            <w:pPr>
              <w:ind w:left="720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  <w:p w:rsidR="00941B31" w:rsidRDefault="00941B31" w:rsidP="00EA3535">
            <w:pPr>
              <w:numPr>
                <w:ilvl w:val="0"/>
                <w:numId w:val="17"/>
              </w:num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941B31">
              <w:rPr>
                <w:rFonts w:ascii="Cambria" w:hAnsi="Cambria"/>
                <w:b/>
                <w:sz w:val="24"/>
                <w:szCs w:val="24"/>
              </w:rPr>
              <w:t>…</w:t>
            </w:r>
          </w:p>
          <w:p w:rsidR="006146AB" w:rsidRPr="00941B31" w:rsidRDefault="006146AB" w:rsidP="006146AB">
            <w:pPr>
              <w:ind w:left="720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  <w:p w:rsidR="006146AB" w:rsidRPr="006146AB" w:rsidRDefault="00941B31" w:rsidP="006146AB">
            <w:pPr>
              <w:numPr>
                <w:ilvl w:val="0"/>
                <w:numId w:val="17"/>
              </w:num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941B31">
              <w:rPr>
                <w:rFonts w:ascii="Cambria" w:hAnsi="Cambria"/>
                <w:b/>
                <w:sz w:val="24"/>
                <w:szCs w:val="24"/>
              </w:rPr>
              <w:t>…</w:t>
            </w:r>
          </w:p>
          <w:p w:rsidR="00786250" w:rsidRPr="00CB5F94" w:rsidRDefault="00EA3535" w:rsidP="00CB5F94">
            <w:pPr>
              <w:ind w:left="720"/>
              <w:jc w:val="both"/>
              <w:rPr>
                <w:rFonts w:ascii="Cambria" w:hAnsi="Cambria"/>
                <w:i/>
                <w:sz w:val="24"/>
                <w:szCs w:val="24"/>
              </w:rPr>
            </w:pPr>
            <w:r w:rsidRPr="005714E8">
              <w:rPr>
                <w:rFonts w:ascii="Cambria" w:hAnsi="Cambria"/>
                <w:i/>
                <w:sz w:val="24"/>
                <w:szCs w:val="24"/>
              </w:rPr>
              <w:t>(</w:t>
            </w:r>
            <w:r w:rsidR="00941B31" w:rsidRPr="005714E8">
              <w:rPr>
                <w:rFonts w:ascii="Cambria" w:hAnsi="Cambria"/>
                <w:i/>
                <w:sz w:val="24"/>
                <w:szCs w:val="24"/>
              </w:rPr>
              <w:t>Wykonawca wskazuje nazwy inwestycji</w:t>
            </w:r>
            <w:r w:rsidR="005714E8">
              <w:rPr>
                <w:rFonts w:ascii="Cambria" w:hAnsi="Cambria"/>
                <w:i/>
                <w:sz w:val="24"/>
                <w:szCs w:val="24"/>
              </w:rPr>
              <w:t xml:space="preserve"> i miejsce jej realizacji</w:t>
            </w:r>
            <w:r w:rsidRPr="005714E8">
              <w:rPr>
                <w:rFonts w:ascii="Cambria" w:hAnsi="Cambria"/>
                <w:i/>
                <w:sz w:val="24"/>
                <w:szCs w:val="24"/>
              </w:rPr>
              <w:t>)</w:t>
            </w:r>
            <w:r w:rsidR="00941B31" w:rsidRPr="005714E8">
              <w:rPr>
                <w:rFonts w:ascii="Cambria" w:hAnsi="Cambria"/>
                <w:i/>
                <w:sz w:val="24"/>
                <w:szCs w:val="24"/>
              </w:rPr>
              <w:t xml:space="preserve"> </w:t>
            </w:r>
          </w:p>
        </w:tc>
      </w:tr>
    </w:tbl>
    <w:p w:rsidR="00DE1651" w:rsidRDefault="00DE1651" w:rsidP="00EA3535">
      <w:pPr>
        <w:pStyle w:val="Tekstpodstawowy3"/>
        <w:tabs>
          <w:tab w:val="left" w:pos="284"/>
        </w:tabs>
        <w:rPr>
          <w:ins w:id="0" w:author="Falkowska Wioletta" w:date="2018-07-03T13:09:00Z"/>
          <w:rFonts w:ascii="Cambria" w:hAnsi="Cambria" w:cs="Times New Roman"/>
          <w:b/>
          <w:bCs/>
          <w:sz w:val="24"/>
          <w:szCs w:val="24"/>
        </w:rPr>
      </w:pPr>
    </w:p>
    <w:p w:rsidR="00E45BA6" w:rsidRPr="007A6C05" w:rsidRDefault="00DC0FF1" w:rsidP="00EA3535">
      <w:pPr>
        <w:pStyle w:val="Tekstpodstawowy3"/>
        <w:tabs>
          <w:tab w:val="left" w:pos="284"/>
        </w:tabs>
        <w:rPr>
          <w:rFonts w:ascii="Cambria" w:hAnsi="Cambria" w:cs="Times New Roman"/>
          <w:b/>
          <w:bCs/>
          <w:sz w:val="24"/>
          <w:szCs w:val="24"/>
        </w:rPr>
      </w:pPr>
      <w:r w:rsidRPr="007A6C05">
        <w:rPr>
          <w:rFonts w:ascii="Cambria" w:hAnsi="Cambria" w:cs="Times New Roman"/>
          <w:b/>
          <w:bCs/>
          <w:sz w:val="24"/>
          <w:szCs w:val="24"/>
        </w:rPr>
        <w:lastRenderedPageBreak/>
        <w:t>5.</w:t>
      </w:r>
      <w:r w:rsidR="000737B8" w:rsidRPr="007A6C05">
        <w:rPr>
          <w:rFonts w:ascii="Cambria" w:hAnsi="Cambria" w:cs="Times New Roman"/>
          <w:b/>
          <w:bCs/>
          <w:sz w:val="24"/>
          <w:szCs w:val="24"/>
        </w:rPr>
        <w:t xml:space="preserve">  Oświadczamy, że:</w:t>
      </w:r>
    </w:p>
    <w:p w:rsidR="005302A0" w:rsidRPr="007A6C05" w:rsidRDefault="005302A0" w:rsidP="00773ECB">
      <w:pPr>
        <w:pStyle w:val="Tekstpodstawowy3"/>
        <w:numPr>
          <w:ilvl w:val="0"/>
          <w:numId w:val="18"/>
        </w:numPr>
        <w:tabs>
          <w:tab w:val="left" w:pos="284"/>
        </w:tabs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7A6C05">
        <w:rPr>
          <w:rFonts w:ascii="Cambria" w:hAnsi="Cambria" w:cs="Times New Roman"/>
          <w:color w:val="000000"/>
          <w:sz w:val="24"/>
          <w:szCs w:val="24"/>
        </w:rPr>
        <w:t>zapoznaliśmy się z warunkami podanymi przez Zamawiającego w SIWZ i nie wnosimy do nich zastrzeżeń</w:t>
      </w:r>
      <w:r w:rsidR="000737B8" w:rsidRPr="007A6C05">
        <w:rPr>
          <w:rFonts w:ascii="Cambria" w:hAnsi="Cambria" w:cs="Times New Roman"/>
          <w:color w:val="000000"/>
          <w:sz w:val="24"/>
          <w:szCs w:val="24"/>
        </w:rPr>
        <w:t>;</w:t>
      </w:r>
    </w:p>
    <w:p w:rsidR="005302A0" w:rsidRPr="007A6C05" w:rsidRDefault="00C91EB2" w:rsidP="00773ECB">
      <w:pPr>
        <w:pStyle w:val="Tekstpodstawowy3"/>
        <w:numPr>
          <w:ilvl w:val="0"/>
          <w:numId w:val="18"/>
        </w:numPr>
        <w:tabs>
          <w:tab w:val="left" w:pos="284"/>
        </w:tabs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7A6C05">
        <w:rPr>
          <w:rFonts w:ascii="Cambria" w:hAnsi="Cambria" w:cs="Times New Roman"/>
          <w:color w:val="000000"/>
          <w:sz w:val="24"/>
          <w:szCs w:val="24"/>
        </w:rPr>
        <w:t>uzyskaliśmy</w:t>
      </w:r>
      <w:r w:rsidR="005302A0" w:rsidRPr="007A6C05">
        <w:rPr>
          <w:rFonts w:ascii="Cambria" w:hAnsi="Cambria" w:cs="Times New Roman"/>
          <w:color w:val="000000"/>
          <w:sz w:val="24"/>
          <w:szCs w:val="24"/>
        </w:rPr>
        <w:t xml:space="preserve"> niezbędne informacje do przygotowania oferty i wykonania </w:t>
      </w:r>
      <w:r w:rsidR="000737B8" w:rsidRPr="007A6C05">
        <w:rPr>
          <w:rFonts w:ascii="Cambria" w:hAnsi="Cambria" w:cs="Times New Roman"/>
          <w:color w:val="000000"/>
          <w:sz w:val="24"/>
          <w:szCs w:val="24"/>
        </w:rPr>
        <w:t xml:space="preserve">przedmiotowego </w:t>
      </w:r>
      <w:r w:rsidR="005302A0" w:rsidRPr="007A6C05">
        <w:rPr>
          <w:rFonts w:ascii="Cambria" w:hAnsi="Cambria" w:cs="Times New Roman"/>
          <w:color w:val="000000"/>
          <w:sz w:val="24"/>
          <w:szCs w:val="24"/>
        </w:rPr>
        <w:t>zamówienia</w:t>
      </w:r>
      <w:r w:rsidR="000737B8" w:rsidRPr="007A6C05">
        <w:rPr>
          <w:rFonts w:ascii="Cambria" w:hAnsi="Cambria" w:cs="Times New Roman"/>
          <w:color w:val="000000"/>
          <w:sz w:val="24"/>
          <w:szCs w:val="24"/>
        </w:rPr>
        <w:t>;</w:t>
      </w:r>
    </w:p>
    <w:p w:rsidR="005302A0" w:rsidRPr="007A6C05" w:rsidRDefault="005302A0" w:rsidP="00773ECB">
      <w:pPr>
        <w:pStyle w:val="Tekstpodstawowy3"/>
        <w:numPr>
          <w:ilvl w:val="0"/>
          <w:numId w:val="18"/>
        </w:numPr>
        <w:tabs>
          <w:tab w:val="left" w:pos="284"/>
        </w:tabs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7A6C05">
        <w:rPr>
          <w:rFonts w:ascii="Cambria" w:hAnsi="Cambria" w:cs="Times New Roman"/>
          <w:sz w:val="24"/>
          <w:szCs w:val="24"/>
        </w:rPr>
        <w:t xml:space="preserve">zapoznaliśmy się z </w:t>
      </w:r>
      <w:r w:rsidR="00705073">
        <w:rPr>
          <w:rFonts w:ascii="Cambria" w:hAnsi="Cambria" w:cs="Times New Roman"/>
          <w:b/>
          <w:sz w:val="24"/>
          <w:szCs w:val="24"/>
        </w:rPr>
        <w:t>wzorem</w:t>
      </w:r>
      <w:r w:rsidR="00E45BA6" w:rsidRPr="007A6C05">
        <w:rPr>
          <w:rFonts w:ascii="Cambria" w:hAnsi="Cambria" w:cs="Times New Roman"/>
          <w:b/>
          <w:sz w:val="24"/>
          <w:szCs w:val="24"/>
        </w:rPr>
        <w:t xml:space="preserve"> umowy</w:t>
      </w:r>
      <w:r w:rsidR="00B5138E" w:rsidRPr="007A6C05">
        <w:rPr>
          <w:rFonts w:ascii="Cambria" w:hAnsi="Cambria" w:cs="Times New Roman"/>
          <w:sz w:val="24"/>
          <w:szCs w:val="24"/>
        </w:rPr>
        <w:t>, stanowiąc</w:t>
      </w:r>
      <w:r w:rsidR="00705073">
        <w:rPr>
          <w:rFonts w:ascii="Cambria" w:hAnsi="Cambria" w:cs="Times New Roman"/>
          <w:sz w:val="24"/>
          <w:szCs w:val="24"/>
        </w:rPr>
        <w:t>ym</w:t>
      </w:r>
      <w:r w:rsidR="00B5138E" w:rsidRPr="007A6C05">
        <w:rPr>
          <w:rFonts w:ascii="Cambria" w:hAnsi="Cambria" w:cs="Times New Roman"/>
          <w:sz w:val="24"/>
          <w:szCs w:val="24"/>
        </w:rPr>
        <w:t xml:space="preserve"> załącznik</w:t>
      </w:r>
      <w:r w:rsidRPr="007A6C05">
        <w:rPr>
          <w:rFonts w:ascii="Cambria" w:hAnsi="Cambria" w:cs="Times New Roman"/>
          <w:sz w:val="24"/>
          <w:szCs w:val="24"/>
        </w:rPr>
        <w:t xml:space="preserve"> do SIWZ, akceptujemy zawarte w niej postanowienia oraz termin realizacji przedmiotu zamówienia</w:t>
      </w:r>
      <w:r w:rsidR="00EF3C3F" w:rsidRPr="007A6C05">
        <w:rPr>
          <w:rFonts w:ascii="Cambria" w:hAnsi="Cambria" w:cs="Times New Roman"/>
          <w:sz w:val="24"/>
          <w:szCs w:val="24"/>
        </w:rPr>
        <w:t>;</w:t>
      </w:r>
    </w:p>
    <w:p w:rsidR="005302A0" w:rsidRPr="007A6C05" w:rsidRDefault="005302A0" w:rsidP="00773ECB">
      <w:pPr>
        <w:pStyle w:val="Tekstpodstawowy3"/>
        <w:numPr>
          <w:ilvl w:val="0"/>
          <w:numId w:val="18"/>
        </w:numPr>
        <w:tabs>
          <w:tab w:val="left" w:pos="284"/>
        </w:tabs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7A6C05">
        <w:rPr>
          <w:rFonts w:ascii="Cambria" w:hAnsi="Cambria" w:cs="Times New Roman"/>
          <w:color w:val="000000"/>
          <w:sz w:val="24"/>
          <w:szCs w:val="24"/>
        </w:rPr>
        <w:t xml:space="preserve">uważamy się za związanych niniejszą ofertą </w:t>
      </w:r>
      <w:r w:rsidR="00EF3C3F" w:rsidRPr="007A6C05">
        <w:rPr>
          <w:rFonts w:ascii="Cambria" w:hAnsi="Cambria" w:cs="Times New Roman"/>
          <w:b/>
          <w:color w:val="000000"/>
          <w:sz w:val="24"/>
          <w:szCs w:val="24"/>
        </w:rPr>
        <w:t>przez 6</w:t>
      </w:r>
      <w:r w:rsidRPr="007A6C05">
        <w:rPr>
          <w:rFonts w:ascii="Cambria" w:hAnsi="Cambria" w:cs="Times New Roman"/>
          <w:b/>
          <w:color w:val="000000"/>
          <w:sz w:val="24"/>
          <w:szCs w:val="24"/>
        </w:rPr>
        <w:t xml:space="preserve">0 dni </w:t>
      </w:r>
      <w:r w:rsidRPr="007A6C05">
        <w:rPr>
          <w:rFonts w:ascii="Cambria" w:hAnsi="Cambria" w:cs="Times New Roman"/>
          <w:color w:val="000000"/>
          <w:sz w:val="24"/>
          <w:szCs w:val="24"/>
        </w:rPr>
        <w:t>od dnia upływu terminu składania ofert</w:t>
      </w:r>
      <w:r w:rsidR="00EF3C3F" w:rsidRPr="007A6C05">
        <w:rPr>
          <w:rFonts w:ascii="Cambria" w:hAnsi="Cambria" w:cs="Times New Roman"/>
          <w:color w:val="000000"/>
          <w:sz w:val="24"/>
          <w:szCs w:val="24"/>
        </w:rPr>
        <w:t>;</w:t>
      </w:r>
    </w:p>
    <w:p w:rsidR="005302A0" w:rsidRPr="007A6C05" w:rsidRDefault="005302A0" w:rsidP="00773ECB">
      <w:pPr>
        <w:pStyle w:val="Tekstpodstawowy3"/>
        <w:numPr>
          <w:ilvl w:val="0"/>
          <w:numId w:val="18"/>
        </w:numPr>
        <w:tabs>
          <w:tab w:val="left" w:pos="284"/>
        </w:tabs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7A6C05">
        <w:rPr>
          <w:rFonts w:ascii="Cambria" w:hAnsi="Cambria" w:cs="Times New Roman"/>
          <w:sz w:val="24"/>
          <w:szCs w:val="24"/>
        </w:rPr>
        <w:t>zobowiązujemy się w przypadku wyboru naszej oferty do zawar</w:t>
      </w:r>
      <w:r w:rsidR="00E45BA6" w:rsidRPr="007A6C05">
        <w:rPr>
          <w:rFonts w:ascii="Cambria" w:hAnsi="Cambria" w:cs="Times New Roman"/>
          <w:sz w:val="24"/>
          <w:szCs w:val="24"/>
        </w:rPr>
        <w:t xml:space="preserve">cia umowy </w:t>
      </w:r>
      <w:r w:rsidR="009D0F34">
        <w:rPr>
          <w:rFonts w:ascii="Cambria" w:hAnsi="Cambria" w:cs="Times New Roman"/>
          <w:sz w:val="24"/>
          <w:szCs w:val="24"/>
        </w:rPr>
        <w:br/>
      </w:r>
      <w:r w:rsidR="00E45BA6" w:rsidRPr="007A6C05">
        <w:rPr>
          <w:rFonts w:ascii="Cambria" w:hAnsi="Cambria" w:cs="Times New Roman"/>
          <w:sz w:val="24"/>
          <w:szCs w:val="24"/>
        </w:rPr>
        <w:t>w miejscu</w:t>
      </w:r>
      <w:r w:rsidRPr="007A6C05">
        <w:rPr>
          <w:rFonts w:ascii="Cambria" w:hAnsi="Cambria" w:cs="Times New Roman"/>
          <w:sz w:val="24"/>
          <w:szCs w:val="24"/>
        </w:rPr>
        <w:t xml:space="preserve"> i terminie wyznaczonym przez Zamawiającego</w:t>
      </w:r>
      <w:r w:rsidR="00EF3C3F" w:rsidRPr="007A6C05">
        <w:rPr>
          <w:rFonts w:ascii="Cambria" w:hAnsi="Cambria" w:cs="Times New Roman"/>
          <w:sz w:val="24"/>
          <w:szCs w:val="24"/>
        </w:rPr>
        <w:t>;</w:t>
      </w:r>
    </w:p>
    <w:p w:rsidR="005302A0" w:rsidRPr="007A6C05" w:rsidRDefault="005302A0" w:rsidP="00773ECB">
      <w:pPr>
        <w:pStyle w:val="Tekstpodstawowy3"/>
        <w:numPr>
          <w:ilvl w:val="0"/>
          <w:numId w:val="18"/>
        </w:numPr>
        <w:tabs>
          <w:tab w:val="left" w:pos="284"/>
        </w:tabs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7A6C05">
        <w:rPr>
          <w:rFonts w:ascii="Cambria" w:hAnsi="Cambria" w:cs="Times New Roman"/>
          <w:sz w:val="24"/>
          <w:szCs w:val="24"/>
        </w:rPr>
        <w:t xml:space="preserve">zadanie objęte przedmiotem zamówienia </w:t>
      </w:r>
      <w:r w:rsidRPr="007A6C05">
        <w:rPr>
          <w:rFonts w:ascii="Cambria" w:hAnsi="Cambria" w:cs="Times New Roman"/>
          <w:b/>
          <w:sz w:val="24"/>
          <w:szCs w:val="24"/>
        </w:rPr>
        <w:t>zobowiązujemy się wykonać sami</w:t>
      </w:r>
      <w:r w:rsidR="00D064F5" w:rsidRPr="007A6C05">
        <w:rPr>
          <w:rFonts w:ascii="Cambria" w:hAnsi="Cambria" w:cs="Times New Roman"/>
          <w:sz w:val="24"/>
          <w:szCs w:val="24"/>
        </w:rPr>
        <w:t xml:space="preserve">/ </w:t>
      </w:r>
      <w:r w:rsidR="009D0F34">
        <w:rPr>
          <w:rFonts w:ascii="Cambria" w:hAnsi="Cambria" w:cs="Times New Roman"/>
          <w:sz w:val="24"/>
          <w:szCs w:val="24"/>
        </w:rPr>
        <w:br/>
      </w:r>
      <w:r w:rsidR="00D064F5" w:rsidRPr="009D0F34">
        <w:rPr>
          <w:rFonts w:ascii="Cambria" w:hAnsi="Cambria" w:cs="Times New Roman"/>
          <w:b/>
          <w:sz w:val="24"/>
          <w:szCs w:val="24"/>
        </w:rPr>
        <w:t>we współpracy z innym podmiotem</w:t>
      </w:r>
      <w:r w:rsidR="00D064F5" w:rsidRPr="007A6C05">
        <w:rPr>
          <w:rFonts w:ascii="Cambria" w:hAnsi="Cambria" w:cs="Times New Roman"/>
          <w:sz w:val="24"/>
          <w:szCs w:val="24"/>
        </w:rPr>
        <w:t xml:space="preserve"> </w:t>
      </w:r>
      <w:r w:rsidR="003D5B88" w:rsidRPr="007A6C05">
        <w:rPr>
          <w:rStyle w:val="Odwoanieprzypisudolnego"/>
          <w:rFonts w:ascii="Cambria" w:hAnsi="Cambria" w:cs="Times New Roman"/>
          <w:sz w:val="24"/>
          <w:szCs w:val="24"/>
        </w:rPr>
        <w:footnoteReference w:id="1"/>
      </w:r>
      <w:r w:rsidR="00D064F5" w:rsidRPr="007A6C05">
        <w:rPr>
          <w:rFonts w:ascii="Cambria" w:hAnsi="Cambria" w:cs="Times New Roman"/>
          <w:sz w:val="24"/>
          <w:szCs w:val="24"/>
        </w:rPr>
        <w:t xml:space="preserve">( dane podmiotu)  na następujących zasadach </w:t>
      </w:r>
      <w:r w:rsidRPr="007A6C05">
        <w:rPr>
          <w:rFonts w:ascii="Cambria" w:hAnsi="Cambria" w:cs="Times New Roman"/>
          <w:sz w:val="24"/>
          <w:szCs w:val="24"/>
        </w:rPr>
        <w:t xml:space="preserve">: </w:t>
      </w:r>
    </w:p>
    <w:p w:rsidR="00AC7664" w:rsidRPr="007A6C05" w:rsidRDefault="00AC7664" w:rsidP="00773ECB">
      <w:pPr>
        <w:pStyle w:val="Tekstpodstawowy3"/>
        <w:tabs>
          <w:tab w:val="left" w:pos="284"/>
        </w:tabs>
        <w:ind w:left="720"/>
        <w:jc w:val="both"/>
        <w:rPr>
          <w:rFonts w:ascii="Cambria" w:hAnsi="Cambria" w:cs="Times New Roman"/>
          <w:sz w:val="24"/>
          <w:szCs w:val="24"/>
        </w:rPr>
      </w:pPr>
      <w:r w:rsidRPr="007A6C05">
        <w:rPr>
          <w:rFonts w:ascii="Cambria" w:hAnsi="Cambria" w:cs="Times New Roman"/>
          <w:sz w:val="24"/>
          <w:szCs w:val="24"/>
        </w:rPr>
        <w:t>…………………………………………………………………………………………………………………………</w:t>
      </w:r>
    </w:p>
    <w:p w:rsidR="00AC7664" w:rsidRPr="007A6C05" w:rsidRDefault="00AC7664" w:rsidP="00773ECB">
      <w:pPr>
        <w:pStyle w:val="Tekstpodstawowy3"/>
        <w:tabs>
          <w:tab w:val="left" w:pos="284"/>
        </w:tabs>
        <w:ind w:left="720"/>
        <w:jc w:val="both"/>
        <w:rPr>
          <w:rFonts w:ascii="Cambria" w:hAnsi="Cambria" w:cs="Times New Roman"/>
          <w:sz w:val="24"/>
          <w:szCs w:val="24"/>
        </w:rPr>
      </w:pPr>
    </w:p>
    <w:p w:rsidR="00AC7664" w:rsidRPr="007A6C05" w:rsidRDefault="00AC7664" w:rsidP="00773ECB">
      <w:pPr>
        <w:pStyle w:val="Tekstpodstawowy3"/>
        <w:tabs>
          <w:tab w:val="left" w:pos="284"/>
        </w:tabs>
        <w:ind w:left="720"/>
        <w:jc w:val="both"/>
        <w:rPr>
          <w:rFonts w:ascii="Cambria" w:hAnsi="Cambria" w:cs="Times New Roman"/>
          <w:sz w:val="24"/>
          <w:szCs w:val="24"/>
        </w:rPr>
      </w:pPr>
      <w:r w:rsidRPr="007A6C05">
        <w:rPr>
          <w:rFonts w:ascii="Cambria" w:hAnsi="Cambria" w:cs="Times New Roman"/>
          <w:sz w:val="24"/>
          <w:szCs w:val="24"/>
        </w:rPr>
        <w:t>…………………………………………………………………………………………………………………………</w:t>
      </w:r>
    </w:p>
    <w:p w:rsidR="00AC7664" w:rsidRPr="007A6C05" w:rsidRDefault="00AC7664" w:rsidP="00773ECB">
      <w:pPr>
        <w:pStyle w:val="Tekstpodstawowy3"/>
        <w:tabs>
          <w:tab w:val="left" w:pos="284"/>
        </w:tabs>
        <w:ind w:left="720"/>
        <w:jc w:val="both"/>
        <w:rPr>
          <w:rFonts w:ascii="Cambria" w:hAnsi="Cambria" w:cs="Times New Roman"/>
          <w:b/>
          <w:bCs/>
          <w:sz w:val="24"/>
          <w:szCs w:val="24"/>
        </w:rPr>
      </w:pPr>
    </w:p>
    <w:p w:rsidR="00EF3C3F" w:rsidRPr="007A6C05" w:rsidRDefault="00AC7664" w:rsidP="00773ECB">
      <w:pPr>
        <w:pStyle w:val="Tekstpodstawowy3"/>
        <w:numPr>
          <w:ilvl w:val="0"/>
          <w:numId w:val="18"/>
        </w:numPr>
        <w:tabs>
          <w:tab w:val="left" w:pos="284"/>
        </w:tabs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7A6C05">
        <w:rPr>
          <w:rFonts w:ascii="Cambria" w:hAnsi="Cambria" w:cs="Times New Roman"/>
          <w:color w:val="000000"/>
          <w:sz w:val="24"/>
          <w:szCs w:val="24"/>
        </w:rPr>
        <w:t xml:space="preserve">oświadczamy, że wybór naszej oferty </w:t>
      </w:r>
      <w:r w:rsidRPr="007A6C05">
        <w:rPr>
          <w:rFonts w:ascii="Cambria" w:hAnsi="Cambria" w:cs="Times New Roman"/>
          <w:b/>
          <w:color w:val="000000"/>
          <w:sz w:val="24"/>
          <w:szCs w:val="24"/>
        </w:rPr>
        <w:t>nie będzie prowadzić/ będzie prowadzić</w:t>
      </w:r>
      <w:r w:rsidR="006946B5" w:rsidRPr="007A6C05">
        <w:rPr>
          <w:rStyle w:val="Odwoanieprzypisudolnego"/>
          <w:rFonts w:ascii="Cambria" w:hAnsi="Cambria" w:cs="Times New Roman"/>
          <w:color w:val="000000"/>
          <w:sz w:val="24"/>
          <w:szCs w:val="24"/>
        </w:rPr>
        <w:footnoteReference w:id="2"/>
      </w:r>
      <w:r w:rsidR="00773ECB">
        <w:rPr>
          <w:rFonts w:ascii="Cambria" w:hAnsi="Cambria" w:cs="Times New Roman"/>
          <w:b/>
          <w:color w:val="000000"/>
          <w:sz w:val="24"/>
          <w:szCs w:val="24"/>
        </w:rPr>
        <w:t xml:space="preserve"> </w:t>
      </w:r>
      <w:r w:rsidRPr="007A6C05">
        <w:rPr>
          <w:rFonts w:ascii="Cambria" w:hAnsi="Cambria" w:cs="Times New Roman"/>
          <w:color w:val="000000"/>
          <w:sz w:val="24"/>
          <w:szCs w:val="24"/>
        </w:rPr>
        <w:t>do powstania  u Zamawiającego obowiązku podatkowego zgodnie z przepisami ustawy z dnia 11 marca 2004 r. o podatku od towarów i usług ( Dz. U. z 201</w:t>
      </w:r>
      <w:r w:rsidR="004D0DEF" w:rsidRPr="007A6C05">
        <w:rPr>
          <w:rFonts w:ascii="Cambria" w:hAnsi="Cambria" w:cs="Times New Roman"/>
          <w:color w:val="000000"/>
          <w:sz w:val="24"/>
          <w:szCs w:val="24"/>
        </w:rPr>
        <w:t>7 r</w:t>
      </w:r>
      <w:r w:rsidRPr="007A6C05">
        <w:rPr>
          <w:rFonts w:ascii="Cambria" w:hAnsi="Cambria" w:cs="Times New Roman"/>
          <w:color w:val="000000"/>
          <w:sz w:val="24"/>
          <w:szCs w:val="24"/>
        </w:rPr>
        <w:t>.</w:t>
      </w:r>
      <w:r w:rsidR="004D0DEF" w:rsidRPr="007A6C05">
        <w:rPr>
          <w:rFonts w:ascii="Cambria" w:hAnsi="Cambria" w:cs="Times New Roman"/>
          <w:color w:val="000000"/>
          <w:sz w:val="24"/>
          <w:szCs w:val="24"/>
        </w:rPr>
        <w:t>, poz. 1221 j.t. ze zm.</w:t>
      </w:r>
      <w:r w:rsidRPr="007A6C05">
        <w:rPr>
          <w:rFonts w:ascii="Cambria" w:hAnsi="Cambria" w:cs="Times New Roman"/>
          <w:color w:val="000000"/>
          <w:sz w:val="24"/>
          <w:szCs w:val="24"/>
        </w:rPr>
        <w:t>)</w:t>
      </w:r>
      <w:r w:rsidR="00681DFE" w:rsidRPr="007A6C05">
        <w:rPr>
          <w:rFonts w:ascii="Cambria" w:hAnsi="Cambria" w:cs="Times New Roman"/>
          <w:color w:val="000000"/>
          <w:sz w:val="24"/>
          <w:szCs w:val="24"/>
        </w:rPr>
        <w:t>;</w:t>
      </w:r>
    </w:p>
    <w:p w:rsidR="00681DFE" w:rsidRPr="007A6C05" w:rsidRDefault="00681DFE" w:rsidP="00EF3C3F">
      <w:pPr>
        <w:pStyle w:val="Tekstpodstawowy3"/>
        <w:numPr>
          <w:ilvl w:val="0"/>
          <w:numId w:val="18"/>
        </w:numPr>
        <w:tabs>
          <w:tab w:val="left" w:pos="284"/>
        </w:tabs>
        <w:rPr>
          <w:rFonts w:ascii="Cambria" w:hAnsi="Cambria" w:cs="Times New Roman"/>
          <w:b/>
          <w:bCs/>
          <w:sz w:val="24"/>
          <w:szCs w:val="24"/>
        </w:rPr>
      </w:pPr>
      <w:r w:rsidRPr="007A6C05">
        <w:rPr>
          <w:rFonts w:ascii="Cambria" w:hAnsi="Cambria" w:cs="Times New Roman"/>
          <w:color w:val="000000"/>
          <w:sz w:val="24"/>
          <w:szCs w:val="24"/>
        </w:rPr>
        <w:t xml:space="preserve">jesteśmy MŚP / nie jesteśmy MŚP </w:t>
      </w:r>
      <w:r w:rsidR="00E936C7">
        <w:rPr>
          <w:rStyle w:val="Odwoanieprzypisudolnego"/>
          <w:rFonts w:ascii="Cambria" w:hAnsi="Cambria" w:cs="Times New Roman"/>
          <w:color w:val="000000"/>
          <w:sz w:val="24"/>
          <w:szCs w:val="24"/>
        </w:rPr>
        <w:footnoteReference w:id="3"/>
      </w:r>
      <w:r w:rsidRPr="007A6C05">
        <w:rPr>
          <w:rFonts w:ascii="Cambria" w:hAnsi="Cambria" w:cs="Times New Roman"/>
          <w:color w:val="000000"/>
          <w:sz w:val="24"/>
          <w:szCs w:val="24"/>
        </w:rPr>
        <w:t>( małe, średnie przedsiębiorstwo):</w:t>
      </w:r>
    </w:p>
    <w:p w:rsidR="00D4676D" w:rsidRPr="007A6C05" w:rsidRDefault="00D4676D" w:rsidP="00EA3535">
      <w:pPr>
        <w:jc w:val="both"/>
        <w:rPr>
          <w:rFonts w:ascii="Cambria" w:hAnsi="Cambria" w:cs="Times New Roman"/>
          <w:color w:val="000000"/>
          <w:sz w:val="24"/>
          <w:szCs w:val="24"/>
        </w:rPr>
      </w:pPr>
    </w:p>
    <w:p w:rsidR="00681DFE" w:rsidRPr="007A6C05" w:rsidRDefault="00186538" w:rsidP="00EA3535">
      <w:pPr>
        <w:ind w:left="-76"/>
        <w:jc w:val="both"/>
        <w:rPr>
          <w:rFonts w:ascii="Cambria" w:hAnsi="Cambria" w:cs="Times New Roman"/>
          <w:b/>
          <w:color w:val="000000"/>
          <w:sz w:val="24"/>
          <w:szCs w:val="24"/>
        </w:rPr>
      </w:pPr>
      <w:r w:rsidRPr="007A6C05">
        <w:rPr>
          <w:rFonts w:ascii="Cambria" w:hAnsi="Cambria" w:cs="Times New Roman"/>
          <w:b/>
          <w:color w:val="000000"/>
          <w:sz w:val="24"/>
          <w:szCs w:val="24"/>
        </w:rPr>
        <w:t>6.</w:t>
      </w:r>
      <w:r w:rsidR="00681DFE" w:rsidRPr="007A6C05">
        <w:rPr>
          <w:rFonts w:ascii="Cambria" w:hAnsi="Cambria" w:cs="Times New Roman"/>
          <w:b/>
          <w:color w:val="000000"/>
          <w:sz w:val="24"/>
          <w:szCs w:val="24"/>
        </w:rPr>
        <w:t xml:space="preserve"> </w:t>
      </w:r>
      <w:r w:rsidR="00681DFE" w:rsidRPr="007A6C05">
        <w:rPr>
          <w:rFonts w:ascii="Cambria" w:hAnsi="Cambria"/>
          <w:color w:val="000000"/>
          <w:sz w:val="24"/>
          <w:szCs w:val="24"/>
        </w:rPr>
        <w:t>Oświadczam</w:t>
      </w:r>
      <w:r w:rsidR="007A6C05">
        <w:rPr>
          <w:rFonts w:ascii="Cambria" w:hAnsi="Cambria"/>
          <w:color w:val="000000"/>
          <w:sz w:val="24"/>
          <w:szCs w:val="24"/>
        </w:rPr>
        <w:t>y</w:t>
      </w:r>
      <w:r w:rsidR="00681DFE" w:rsidRPr="007A6C05">
        <w:rPr>
          <w:rFonts w:ascii="Cambria" w:hAnsi="Cambria"/>
          <w:color w:val="000000"/>
          <w:sz w:val="24"/>
          <w:szCs w:val="24"/>
        </w:rPr>
        <w:t xml:space="preserve">, że </w:t>
      </w:r>
      <w:r w:rsidR="007A6C05">
        <w:rPr>
          <w:rFonts w:ascii="Cambria" w:hAnsi="Cambria"/>
          <w:color w:val="000000"/>
          <w:sz w:val="24"/>
          <w:szCs w:val="24"/>
        </w:rPr>
        <w:t>wypełni</w:t>
      </w:r>
      <w:r w:rsidR="00451EAF">
        <w:rPr>
          <w:rFonts w:ascii="Cambria" w:hAnsi="Cambria"/>
          <w:color w:val="000000"/>
          <w:sz w:val="24"/>
          <w:szCs w:val="24"/>
        </w:rPr>
        <w:t>liśmy</w:t>
      </w:r>
      <w:r w:rsidR="00681DFE" w:rsidRPr="007A6C05">
        <w:rPr>
          <w:rFonts w:ascii="Cambria" w:hAnsi="Cambria"/>
          <w:color w:val="000000"/>
          <w:sz w:val="24"/>
          <w:szCs w:val="24"/>
        </w:rPr>
        <w:t xml:space="preserve"> obowiązki informacyjne przewidziane w art. 13 lub art. 14 RODO</w:t>
      </w:r>
      <w:r w:rsidR="006946B5" w:rsidRPr="007A6C05">
        <w:rPr>
          <w:rStyle w:val="Odwoanieprzypisudolnego"/>
          <w:rFonts w:ascii="Cambria" w:hAnsi="Cambria"/>
          <w:color w:val="000000"/>
          <w:sz w:val="24"/>
          <w:szCs w:val="24"/>
        </w:rPr>
        <w:footnoteReference w:id="4"/>
      </w:r>
      <w:r w:rsidR="00681DFE" w:rsidRPr="007A6C05">
        <w:rPr>
          <w:rFonts w:ascii="Cambria" w:hAnsi="Cambria"/>
          <w:color w:val="000000"/>
          <w:sz w:val="24"/>
          <w:szCs w:val="24"/>
        </w:rPr>
        <w:t xml:space="preserve"> wobec osób fizycznych, </w:t>
      </w:r>
      <w:r w:rsidR="00681DFE" w:rsidRPr="007A6C05">
        <w:rPr>
          <w:rFonts w:ascii="Cambria" w:hAnsi="Cambria"/>
          <w:sz w:val="24"/>
          <w:szCs w:val="24"/>
        </w:rPr>
        <w:t>od których dane osobowe bezpośrednio lub pośrednio pozyskałem</w:t>
      </w:r>
      <w:r w:rsidR="00681DFE" w:rsidRPr="007A6C05">
        <w:rPr>
          <w:rFonts w:ascii="Cambria" w:hAnsi="Cambria"/>
          <w:color w:val="000000"/>
          <w:sz w:val="24"/>
          <w:szCs w:val="24"/>
        </w:rPr>
        <w:t xml:space="preserve"> w celu ubiegania się o udzielenie zamówienia publicznego w niniejszym postępowaniu</w:t>
      </w:r>
      <w:r w:rsidR="00773ECB">
        <w:rPr>
          <w:rFonts w:ascii="Cambria" w:hAnsi="Cambria"/>
          <w:color w:val="000000"/>
          <w:sz w:val="24"/>
          <w:szCs w:val="24"/>
        </w:rPr>
        <w:t>.</w:t>
      </w:r>
    </w:p>
    <w:p w:rsidR="00681DFE" w:rsidRPr="007A6C05" w:rsidRDefault="00681DFE" w:rsidP="00EA3535">
      <w:pPr>
        <w:ind w:left="-76"/>
        <w:jc w:val="both"/>
        <w:rPr>
          <w:rFonts w:ascii="Cambria" w:hAnsi="Cambria" w:cs="Times New Roman"/>
          <w:b/>
          <w:color w:val="000000"/>
          <w:sz w:val="24"/>
          <w:szCs w:val="24"/>
        </w:rPr>
      </w:pPr>
    </w:p>
    <w:p w:rsidR="00681DFE" w:rsidRDefault="00B70294" w:rsidP="00EA3535">
      <w:pPr>
        <w:ind w:left="-76"/>
        <w:jc w:val="both"/>
        <w:rPr>
          <w:rFonts w:ascii="Cambria" w:hAnsi="Cambria" w:cs="Times New Roman"/>
          <w:b/>
          <w:color w:val="000000"/>
          <w:sz w:val="24"/>
          <w:szCs w:val="24"/>
        </w:rPr>
      </w:pPr>
      <w:r w:rsidRPr="007A6C05">
        <w:rPr>
          <w:rFonts w:ascii="Cambria" w:hAnsi="Cambria" w:cs="Times New Roman"/>
          <w:b/>
          <w:color w:val="000000"/>
          <w:sz w:val="24"/>
          <w:szCs w:val="24"/>
        </w:rPr>
        <w:t>7. W</w:t>
      </w:r>
      <w:r w:rsidR="00BB742F" w:rsidRPr="007A6C05">
        <w:rPr>
          <w:rFonts w:ascii="Cambria" w:hAnsi="Cambria" w:cs="Times New Roman"/>
          <w:b/>
          <w:color w:val="000000"/>
          <w:sz w:val="24"/>
          <w:szCs w:val="24"/>
        </w:rPr>
        <w:t xml:space="preserve"> związku ze złożonym uprzednio w formie elektronicznej formularzem JEDZ podaje się następujące informacje pozwalające na odszyfrowanie formularza:</w:t>
      </w:r>
    </w:p>
    <w:p w:rsidR="00773ECB" w:rsidRPr="007A6C05" w:rsidRDefault="00773ECB" w:rsidP="00EA3535">
      <w:pPr>
        <w:ind w:left="-76"/>
        <w:jc w:val="both"/>
        <w:rPr>
          <w:rFonts w:ascii="Cambria" w:hAnsi="Cambria" w:cs="Times New Roman"/>
          <w:b/>
          <w:color w:val="000000"/>
          <w:sz w:val="24"/>
          <w:szCs w:val="24"/>
        </w:rPr>
      </w:pPr>
    </w:p>
    <w:p w:rsidR="00BB742F" w:rsidRPr="00773ECB" w:rsidRDefault="00BB742F" w:rsidP="00BB742F">
      <w:pPr>
        <w:pStyle w:val="NormalnyWeb"/>
        <w:numPr>
          <w:ilvl w:val="0"/>
          <w:numId w:val="19"/>
        </w:numPr>
        <w:spacing w:line="360" w:lineRule="auto"/>
        <w:jc w:val="both"/>
        <w:rPr>
          <w:rFonts w:ascii="Cambria" w:hAnsi="Cambria" w:cs="Arial"/>
        </w:rPr>
      </w:pPr>
      <w:r w:rsidRPr="00773ECB">
        <w:rPr>
          <w:rFonts w:ascii="Cambria" w:hAnsi="Cambria" w:cs="Arial"/>
        </w:rPr>
        <w:t>Nazwa programu, w którym zaszyfrowano JEDZ ….</w:t>
      </w:r>
    </w:p>
    <w:p w:rsidR="00BB742F" w:rsidRPr="00773ECB" w:rsidRDefault="00BB742F" w:rsidP="00BB742F">
      <w:pPr>
        <w:pStyle w:val="NormalnyWeb"/>
        <w:numPr>
          <w:ilvl w:val="0"/>
          <w:numId w:val="19"/>
        </w:numPr>
        <w:spacing w:line="360" w:lineRule="auto"/>
        <w:jc w:val="both"/>
        <w:rPr>
          <w:rFonts w:ascii="Cambria" w:hAnsi="Cambria" w:cs="Arial"/>
        </w:rPr>
      </w:pPr>
      <w:r w:rsidRPr="00773ECB">
        <w:rPr>
          <w:rFonts w:ascii="Cambria" w:hAnsi="Cambria" w:cs="Arial"/>
        </w:rPr>
        <w:t xml:space="preserve">Hasło dostępu do JEDZ … </w:t>
      </w:r>
    </w:p>
    <w:p w:rsidR="00BB742F" w:rsidRPr="00773ECB" w:rsidRDefault="00BB742F" w:rsidP="00BB742F">
      <w:pPr>
        <w:pStyle w:val="NormalnyWeb"/>
        <w:numPr>
          <w:ilvl w:val="0"/>
          <w:numId w:val="19"/>
        </w:numPr>
        <w:spacing w:line="360" w:lineRule="auto"/>
        <w:jc w:val="both"/>
        <w:rPr>
          <w:rFonts w:ascii="Cambria" w:hAnsi="Cambria" w:cs="Arial"/>
        </w:rPr>
      </w:pPr>
      <w:r w:rsidRPr="00773ECB">
        <w:rPr>
          <w:rFonts w:ascii="Cambria" w:hAnsi="Cambria" w:cs="Arial"/>
        </w:rPr>
        <w:t xml:space="preserve">Inne informacje dot. szyfrowania </w:t>
      </w:r>
      <w:r w:rsidRPr="00773ECB">
        <w:rPr>
          <w:rStyle w:val="Odwoanieprzypisudolnego"/>
          <w:rFonts w:ascii="Cambria" w:hAnsi="Cambria" w:cs="Arial"/>
        </w:rPr>
        <w:footnoteReference w:id="5"/>
      </w:r>
      <w:r w:rsidR="00FB59FF" w:rsidRPr="00773ECB">
        <w:rPr>
          <w:rFonts w:ascii="Cambria" w:hAnsi="Cambria" w:cs="Arial"/>
        </w:rPr>
        <w:t xml:space="preserve"> …</w:t>
      </w:r>
    </w:p>
    <w:p w:rsidR="00A71868" w:rsidRDefault="00FB59FF" w:rsidP="00EA3535">
      <w:pPr>
        <w:ind w:left="-76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7A6C05">
        <w:rPr>
          <w:rFonts w:ascii="Cambria" w:hAnsi="Cambria" w:cs="Times New Roman"/>
          <w:color w:val="000000"/>
          <w:sz w:val="24"/>
          <w:szCs w:val="24"/>
        </w:rPr>
        <w:t xml:space="preserve">8. </w:t>
      </w:r>
      <w:r w:rsidR="00186538" w:rsidRPr="007A6C05">
        <w:rPr>
          <w:rFonts w:ascii="Cambria" w:hAnsi="Cambria" w:cs="Times New Roman"/>
          <w:color w:val="000000"/>
          <w:sz w:val="24"/>
          <w:szCs w:val="24"/>
        </w:rPr>
        <w:t>Do oferty zostają dołączone następujące dokumenty</w:t>
      </w:r>
      <w:r w:rsidR="00694A3F" w:rsidRPr="007A6C05">
        <w:rPr>
          <w:rFonts w:ascii="Cambria" w:hAnsi="Cambria" w:cs="Times New Roman"/>
          <w:color w:val="000000"/>
          <w:sz w:val="24"/>
          <w:szCs w:val="24"/>
        </w:rPr>
        <w:t xml:space="preserve"> </w:t>
      </w:r>
      <w:r w:rsidRPr="007A6C05">
        <w:rPr>
          <w:rFonts w:ascii="Cambria" w:hAnsi="Cambria" w:cs="Times New Roman"/>
          <w:color w:val="000000"/>
          <w:sz w:val="24"/>
          <w:szCs w:val="24"/>
        </w:rPr>
        <w:t>(</w:t>
      </w:r>
      <w:r w:rsidR="00A02FF3" w:rsidRPr="003A37AA">
        <w:rPr>
          <w:rFonts w:ascii="Cambria" w:hAnsi="Cambria" w:cs="Times New Roman"/>
          <w:i/>
          <w:color w:val="000000"/>
          <w:sz w:val="24"/>
          <w:szCs w:val="24"/>
        </w:rPr>
        <w:t xml:space="preserve">jeżeli nie są dołączone należy wykreślić lub jeżeli dołączono inne dokumenty </w:t>
      </w:r>
      <w:r w:rsidR="00C708FD" w:rsidRPr="003A37AA">
        <w:rPr>
          <w:rFonts w:ascii="Cambria" w:hAnsi="Cambria" w:cs="Times New Roman"/>
          <w:i/>
          <w:color w:val="000000"/>
          <w:sz w:val="24"/>
          <w:szCs w:val="24"/>
        </w:rPr>
        <w:t xml:space="preserve">należy </w:t>
      </w:r>
      <w:r w:rsidR="00A02FF3" w:rsidRPr="003A37AA">
        <w:rPr>
          <w:rFonts w:ascii="Cambria" w:hAnsi="Cambria" w:cs="Times New Roman"/>
          <w:i/>
          <w:color w:val="000000"/>
          <w:sz w:val="24"/>
          <w:szCs w:val="24"/>
        </w:rPr>
        <w:t>dopisać</w:t>
      </w:r>
      <w:r w:rsidR="00BC6897">
        <w:rPr>
          <w:rFonts w:ascii="Cambria" w:hAnsi="Cambria" w:cs="Times New Roman"/>
          <w:color w:val="000000"/>
          <w:sz w:val="24"/>
          <w:szCs w:val="24"/>
        </w:rPr>
        <w:t>)</w:t>
      </w:r>
      <w:r w:rsidR="00186538" w:rsidRPr="007A6C05">
        <w:rPr>
          <w:rFonts w:ascii="Cambria" w:hAnsi="Cambria" w:cs="Times New Roman"/>
          <w:color w:val="000000"/>
          <w:sz w:val="24"/>
          <w:szCs w:val="24"/>
        </w:rPr>
        <w:t>:</w:t>
      </w:r>
    </w:p>
    <w:p w:rsidR="00BC6897" w:rsidRPr="007A6C05" w:rsidRDefault="00BC6897" w:rsidP="00EA3535">
      <w:pPr>
        <w:ind w:left="-76"/>
        <w:jc w:val="both"/>
        <w:rPr>
          <w:rFonts w:ascii="Cambria" w:hAnsi="Cambria" w:cs="Times New Roman"/>
          <w:color w:val="000000"/>
          <w:sz w:val="24"/>
          <w:szCs w:val="24"/>
        </w:rPr>
      </w:pPr>
    </w:p>
    <w:p w:rsidR="007A6C05" w:rsidRDefault="00EE3078" w:rsidP="003A37AA">
      <w:pPr>
        <w:numPr>
          <w:ilvl w:val="0"/>
          <w:numId w:val="20"/>
        </w:numPr>
        <w:ind w:left="641" w:hanging="357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3A37AA">
        <w:rPr>
          <w:rFonts w:ascii="Cambria" w:hAnsi="Cambria" w:cs="Times New Roman"/>
          <w:color w:val="000000"/>
          <w:sz w:val="24"/>
          <w:szCs w:val="24"/>
        </w:rPr>
        <w:lastRenderedPageBreak/>
        <w:t>dowód wniesienia wadium;</w:t>
      </w:r>
    </w:p>
    <w:p w:rsidR="001F089C" w:rsidRPr="003A37AA" w:rsidRDefault="001F089C" w:rsidP="001F089C">
      <w:pPr>
        <w:ind w:left="641"/>
        <w:jc w:val="both"/>
        <w:rPr>
          <w:rFonts w:ascii="Cambria" w:hAnsi="Cambria" w:cs="Times New Roman"/>
          <w:color w:val="000000"/>
          <w:sz w:val="24"/>
          <w:szCs w:val="24"/>
        </w:rPr>
      </w:pPr>
    </w:p>
    <w:p w:rsidR="00EE3078" w:rsidRDefault="00EE3078" w:rsidP="003A37AA">
      <w:pPr>
        <w:numPr>
          <w:ilvl w:val="0"/>
          <w:numId w:val="20"/>
        </w:numPr>
        <w:ind w:left="641" w:hanging="357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3A37AA">
        <w:rPr>
          <w:rFonts w:ascii="Cambria" w:hAnsi="Cambria" w:cs="Times New Roman"/>
          <w:color w:val="000000"/>
          <w:sz w:val="24"/>
          <w:szCs w:val="24"/>
        </w:rPr>
        <w:t>pełnomocnictwo;</w:t>
      </w:r>
    </w:p>
    <w:p w:rsidR="001F089C" w:rsidRPr="003A37AA" w:rsidRDefault="001F089C" w:rsidP="001F089C">
      <w:pPr>
        <w:ind w:left="641"/>
        <w:jc w:val="both"/>
        <w:rPr>
          <w:rFonts w:ascii="Cambria" w:hAnsi="Cambria" w:cs="Times New Roman"/>
          <w:color w:val="000000"/>
          <w:sz w:val="24"/>
          <w:szCs w:val="24"/>
        </w:rPr>
      </w:pPr>
    </w:p>
    <w:p w:rsidR="00EE3078" w:rsidRPr="00E936C7" w:rsidRDefault="00E936C7" w:rsidP="003A37AA">
      <w:pPr>
        <w:numPr>
          <w:ilvl w:val="0"/>
          <w:numId w:val="20"/>
        </w:numPr>
        <w:ind w:left="641" w:hanging="357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E936C7">
        <w:rPr>
          <w:rFonts w:ascii="Cambria" w:hAnsi="Cambria"/>
          <w:sz w:val="24"/>
          <w:szCs w:val="24"/>
        </w:rPr>
        <w:t>kosztorys sporządzony w formie (kalkulacji) uproszczonej</w:t>
      </w:r>
      <w:r w:rsidR="00EE3078" w:rsidRPr="00E936C7">
        <w:rPr>
          <w:rFonts w:ascii="Cambria" w:hAnsi="Cambria" w:cs="Times New Roman"/>
          <w:color w:val="000000"/>
          <w:sz w:val="24"/>
          <w:szCs w:val="24"/>
        </w:rPr>
        <w:t>;</w:t>
      </w:r>
    </w:p>
    <w:p w:rsidR="001F089C" w:rsidRPr="003A37AA" w:rsidRDefault="001F089C" w:rsidP="001F089C">
      <w:pPr>
        <w:ind w:left="641"/>
        <w:jc w:val="both"/>
        <w:rPr>
          <w:rFonts w:ascii="Cambria" w:hAnsi="Cambria" w:cs="Times New Roman"/>
          <w:color w:val="000000"/>
          <w:sz w:val="24"/>
          <w:szCs w:val="24"/>
        </w:rPr>
      </w:pPr>
    </w:p>
    <w:p w:rsidR="00EE3078" w:rsidRDefault="00EE3078" w:rsidP="003A37AA">
      <w:pPr>
        <w:numPr>
          <w:ilvl w:val="0"/>
          <w:numId w:val="20"/>
        </w:numPr>
        <w:ind w:left="641" w:hanging="357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3A37AA">
        <w:rPr>
          <w:rFonts w:ascii="Cambria" w:hAnsi="Cambria" w:cs="Times New Roman"/>
          <w:color w:val="000000"/>
          <w:sz w:val="24"/>
          <w:szCs w:val="24"/>
        </w:rPr>
        <w:t xml:space="preserve">zobowiązanie innego podmiotu do oddania Wykonawcy do dyspozycji niezbędnych </w:t>
      </w:r>
      <w:r w:rsidR="00A676EB" w:rsidRPr="003A37AA">
        <w:rPr>
          <w:rFonts w:ascii="Cambria" w:hAnsi="Cambria" w:cs="Times New Roman"/>
          <w:color w:val="000000"/>
          <w:sz w:val="24"/>
          <w:szCs w:val="24"/>
        </w:rPr>
        <w:t>zasobów na potrzeby realizacji zamówienia;</w:t>
      </w:r>
    </w:p>
    <w:p w:rsidR="001F089C" w:rsidRPr="003A37AA" w:rsidRDefault="001F089C" w:rsidP="001F089C">
      <w:pPr>
        <w:ind w:left="641"/>
        <w:jc w:val="both"/>
        <w:rPr>
          <w:rFonts w:ascii="Cambria" w:hAnsi="Cambria" w:cs="Times New Roman"/>
          <w:color w:val="000000"/>
          <w:sz w:val="24"/>
          <w:szCs w:val="24"/>
        </w:rPr>
      </w:pPr>
    </w:p>
    <w:p w:rsidR="00A676EB" w:rsidRPr="001F089C" w:rsidRDefault="00A676EB" w:rsidP="003A37AA">
      <w:pPr>
        <w:numPr>
          <w:ilvl w:val="0"/>
          <w:numId w:val="20"/>
        </w:numPr>
        <w:ind w:left="641" w:hanging="357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3A37AA">
        <w:rPr>
          <w:rFonts w:ascii="Cambria" w:hAnsi="Cambria" w:cs="Times New Roman"/>
          <w:color w:val="000000"/>
          <w:sz w:val="24"/>
          <w:szCs w:val="24"/>
        </w:rPr>
        <w:t>dokumenty potwierdzające doświadczenie kierownika budowy (w ramach punktowanego kryterium oceny ofert)</w:t>
      </w:r>
      <w:r w:rsidR="003A37AA" w:rsidRPr="003A37AA">
        <w:rPr>
          <w:rFonts w:ascii="Cambria" w:hAnsi="Cambria" w:cs="Times New Roman"/>
          <w:color w:val="000000"/>
          <w:sz w:val="24"/>
          <w:szCs w:val="24"/>
        </w:rPr>
        <w:t xml:space="preserve"> - </w:t>
      </w:r>
      <w:r w:rsidR="003A37AA" w:rsidRPr="00BC6897">
        <w:rPr>
          <w:rFonts w:ascii="Cambria" w:hAnsi="Cambria"/>
          <w:i/>
          <w:sz w:val="24"/>
          <w:szCs w:val="24"/>
          <w:lang w:eastAsia="ar-SA"/>
        </w:rPr>
        <w:t xml:space="preserve">wykazane doświadczenie należy uwiarygodnić np. </w:t>
      </w:r>
      <w:r w:rsidR="00894448" w:rsidRPr="00DE1651">
        <w:rPr>
          <w:rFonts w:ascii="Cambria" w:hAnsi="Cambria"/>
          <w:i/>
          <w:sz w:val="24"/>
          <w:szCs w:val="24"/>
          <w:lang w:eastAsia="ar-SA"/>
        </w:rPr>
        <w:t>poprzez dołączenie stosownych poświadczeń, protokołów odbiorów lub innych dokumentów potwierdzających pełnienie funkcji kierownika budowy</w:t>
      </w:r>
      <w:r w:rsidR="00894448" w:rsidRPr="00894448">
        <w:rPr>
          <w:rFonts w:ascii="Cambria" w:hAnsi="Cambria"/>
          <w:i/>
          <w:sz w:val="24"/>
          <w:szCs w:val="24"/>
          <w:lang w:eastAsia="ar-SA"/>
        </w:rPr>
        <w:t>;</w:t>
      </w:r>
    </w:p>
    <w:p w:rsidR="001F089C" w:rsidRPr="003A37AA" w:rsidRDefault="001F089C" w:rsidP="001F089C">
      <w:pPr>
        <w:ind w:left="641"/>
        <w:jc w:val="both"/>
        <w:rPr>
          <w:rFonts w:ascii="Cambria" w:hAnsi="Cambria" w:cs="Times New Roman"/>
          <w:color w:val="000000"/>
          <w:sz w:val="24"/>
          <w:szCs w:val="24"/>
        </w:rPr>
      </w:pPr>
    </w:p>
    <w:p w:rsidR="00A676EB" w:rsidRDefault="00A676EB" w:rsidP="003A37AA">
      <w:pPr>
        <w:numPr>
          <w:ilvl w:val="0"/>
          <w:numId w:val="20"/>
        </w:numPr>
        <w:ind w:left="641" w:hanging="357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3A37AA">
        <w:rPr>
          <w:rFonts w:ascii="Cambria" w:hAnsi="Cambria" w:cs="Times New Roman"/>
          <w:color w:val="000000"/>
          <w:sz w:val="24"/>
          <w:szCs w:val="24"/>
        </w:rPr>
        <w:t>dokumenty potwierdzające doświadczenie o</w:t>
      </w:r>
      <w:r w:rsidR="00C05211" w:rsidRPr="003A37AA">
        <w:rPr>
          <w:rFonts w:ascii="Cambria" w:hAnsi="Cambria" w:cs="Times New Roman"/>
          <w:color w:val="000000"/>
          <w:sz w:val="24"/>
          <w:szCs w:val="24"/>
        </w:rPr>
        <w:t xml:space="preserve">soby, która pełnić będzie funkcję kierownika robót w specjalności instalacyjnej w zakresie sieci, instalacji i urządzeń cieplnych, wentylacyjnych, gazowych, wodociągowych i kanalizacyjnych </w:t>
      </w:r>
      <w:r w:rsidR="003A37AA" w:rsidRPr="003A37AA">
        <w:rPr>
          <w:rFonts w:ascii="Cambria" w:hAnsi="Cambria" w:cs="Times New Roman"/>
          <w:color w:val="000000"/>
          <w:sz w:val="24"/>
          <w:szCs w:val="24"/>
        </w:rPr>
        <w:t xml:space="preserve">(w ramach punktowanego kryterium oceny ofert) - </w:t>
      </w:r>
      <w:r w:rsidR="00894448" w:rsidRPr="00DE1651">
        <w:rPr>
          <w:rFonts w:ascii="Cambria" w:hAnsi="Cambria"/>
          <w:i/>
          <w:sz w:val="24"/>
          <w:szCs w:val="24"/>
          <w:lang w:eastAsia="ar-SA"/>
        </w:rPr>
        <w:t xml:space="preserve">wykazane doświadczenie należy uwiarygodnić np. poprzez dołączenie stosownych poświadczeń, protokołów odbiorów lub innych dokumentów potwierdzających pełnienie funkcji kierownika robót w specjalności instalacyjnej </w:t>
      </w:r>
      <w:r w:rsidR="00894448" w:rsidRPr="00DE1651">
        <w:rPr>
          <w:rFonts w:ascii="Cambria" w:eastAsia="ArialMT" w:hAnsi="Cambria"/>
          <w:i/>
          <w:kern w:val="1"/>
          <w:sz w:val="24"/>
          <w:szCs w:val="24"/>
          <w:lang w:eastAsia="zh-CN" w:bidi="hi-IN"/>
        </w:rPr>
        <w:t>w zakresie sieci, instalacji i urządzeń cieplnych, wentylacyjnych, gazowych, wodociągowych i kanalizacyjnych w zakresie wykonania instalacji wentylacyjnych</w:t>
      </w:r>
      <w:r w:rsidR="00894448">
        <w:rPr>
          <w:rFonts w:ascii="Cambria" w:eastAsia="ArialMT" w:hAnsi="Cambria"/>
          <w:i/>
          <w:kern w:val="1"/>
          <w:sz w:val="24"/>
          <w:szCs w:val="24"/>
          <w:lang w:eastAsia="zh-CN" w:bidi="hi-IN"/>
        </w:rPr>
        <w:t>.</w:t>
      </w:r>
    </w:p>
    <w:p w:rsidR="00A676EB" w:rsidRDefault="00A676EB" w:rsidP="00A676EB">
      <w:pPr>
        <w:ind w:left="644"/>
        <w:jc w:val="both"/>
        <w:rPr>
          <w:rFonts w:ascii="Cambria" w:hAnsi="Cambria" w:cs="Times New Roman"/>
          <w:color w:val="000000"/>
          <w:sz w:val="24"/>
          <w:szCs w:val="24"/>
        </w:rPr>
      </w:pPr>
    </w:p>
    <w:p w:rsidR="00186538" w:rsidRDefault="004021F7" w:rsidP="00EA3535">
      <w:pPr>
        <w:ind w:right="-993"/>
        <w:jc w:val="both"/>
        <w:rPr>
          <w:rFonts w:ascii="Cambria" w:hAnsi="Cambria" w:cs="Times New Roman"/>
          <w:color w:val="000000"/>
          <w:sz w:val="24"/>
          <w:szCs w:val="24"/>
        </w:rPr>
      </w:pPr>
      <w:r>
        <w:rPr>
          <w:rFonts w:ascii="Cambria" w:hAnsi="Cambria" w:cs="Times New Roman"/>
          <w:color w:val="000000"/>
          <w:sz w:val="24"/>
          <w:szCs w:val="24"/>
        </w:rPr>
        <w:t xml:space="preserve">9. Ofertę składamy na …… </w:t>
      </w:r>
      <w:r w:rsidR="00726C49">
        <w:rPr>
          <w:rFonts w:ascii="Cambria" w:hAnsi="Cambria" w:cs="Times New Roman"/>
          <w:color w:val="000000"/>
          <w:sz w:val="24"/>
          <w:szCs w:val="24"/>
        </w:rPr>
        <w:t>kolejno ponumerowanych stronach.</w:t>
      </w:r>
    </w:p>
    <w:p w:rsidR="00726C49" w:rsidRDefault="00726C49" w:rsidP="00EA3535">
      <w:pPr>
        <w:ind w:right="-993"/>
        <w:jc w:val="both"/>
        <w:rPr>
          <w:rFonts w:ascii="Cambria" w:hAnsi="Cambria" w:cs="Times New Roman"/>
          <w:color w:val="000000"/>
          <w:sz w:val="24"/>
          <w:szCs w:val="24"/>
        </w:rPr>
      </w:pPr>
    </w:p>
    <w:p w:rsidR="00726C49" w:rsidRDefault="00084CFF" w:rsidP="00EA3535">
      <w:pPr>
        <w:ind w:right="-993"/>
        <w:jc w:val="both"/>
        <w:rPr>
          <w:rFonts w:ascii="Cambria" w:hAnsi="Cambria" w:cs="Times New Roman"/>
          <w:color w:val="000000"/>
          <w:sz w:val="24"/>
          <w:szCs w:val="24"/>
        </w:rPr>
      </w:pPr>
      <w:r>
        <w:rPr>
          <w:rFonts w:ascii="Cambria" w:hAnsi="Cambria" w:cs="Times New Roman"/>
          <w:color w:val="000000"/>
          <w:sz w:val="24"/>
          <w:szCs w:val="24"/>
        </w:rPr>
        <w:t>10. Info</w:t>
      </w:r>
      <w:r w:rsidR="00286C07">
        <w:rPr>
          <w:rFonts w:ascii="Cambria" w:hAnsi="Cambria" w:cs="Times New Roman"/>
          <w:color w:val="000000"/>
          <w:sz w:val="24"/>
          <w:szCs w:val="24"/>
        </w:rPr>
        <w:t>rmacja o dostępności dokum</w:t>
      </w:r>
      <w:r w:rsidR="00924ECD">
        <w:rPr>
          <w:rFonts w:ascii="Cambria" w:hAnsi="Cambria" w:cs="Times New Roman"/>
          <w:color w:val="000000"/>
          <w:sz w:val="24"/>
          <w:szCs w:val="24"/>
        </w:rPr>
        <w:t>entów, o których mowa w rozdz. VI ust. 6</w:t>
      </w:r>
      <w:r w:rsidR="00286C07">
        <w:rPr>
          <w:rFonts w:ascii="Cambria" w:hAnsi="Cambria" w:cs="Times New Roman"/>
          <w:color w:val="000000"/>
          <w:sz w:val="24"/>
          <w:szCs w:val="24"/>
        </w:rPr>
        <w:t xml:space="preserve"> SIWZ</w:t>
      </w:r>
      <w:r w:rsidR="00286C07">
        <w:rPr>
          <w:rStyle w:val="Odwoanieprzypisudolnego"/>
          <w:rFonts w:ascii="Cambria" w:hAnsi="Cambria" w:cs="Times New Roman"/>
          <w:color w:val="000000"/>
          <w:sz w:val="24"/>
          <w:szCs w:val="24"/>
        </w:rPr>
        <w:footnoteReference w:id="6"/>
      </w:r>
      <w:r w:rsidR="00286C07">
        <w:rPr>
          <w:rFonts w:ascii="Cambria" w:hAnsi="Cambria" w:cs="Times New Roman"/>
          <w:color w:val="000000"/>
          <w:sz w:val="24"/>
          <w:szCs w:val="24"/>
        </w:rPr>
        <w:t xml:space="preserve">. </w:t>
      </w:r>
    </w:p>
    <w:p w:rsidR="00CB072C" w:rsidRDefault="00CB072C" w:rsidP="00EA3535">
      <w:pPr>
        <w:ind w:right="-993"/>
        <w:jc w:val="both"/>
        <w:rPr>
          <w:rFonts w:ascii="Cambria" w:hAnsi="Cambria" w:cs="Times New Roman"/>
          <w:color w:val="000000"/>
          <w:sz w:val="24"/>
          <w:szCs w:val="24"/>
        </w:rPr>
      </w:pPr>
    </w:p>
    <w:p w:rsidR="00CB072C" w:rsidRDefault="00CB072C" w:rsidP="00EA3535">
      <w:pPr>
        <w:ind w:right="-993"/>
        <w:jc w:val="both"/>
        <w:rPr>
          <w:rFonts w:ascii="Cambria" w:hAnsi="Cambria" w:cs="Times New Roman"/>
          <w:color w:val="000000"/>
          <w:sz w:val="24"/>
          <w:szCs w:val="24"/>
        </w:rPr>
      </w:pPr>
      <w:r>
        <w:rPr>
          <w:rFonts w:ascii="Cambria" w:hAnsi="Cambria" w:cs="Times New Roman"/>
          <w:color w:val="000000"/>
          <w:sz w:val="24"/>
          <w:szCs w:val="24"/>
        </w:rPr>
        <w:t>11. Informacje potrzebne do przeprowadzenia aukcji elektronicznej:</w:t>
      </w:r>
    </w:p>
    <w:p w:rsidR="00AC5AF5" w:rsidRDefault="00AC5AF5" w:rsidP="00AC5AF5">
      <w:pPr>
        <w:pStyle w:val="Akapitzlist"/>
        <w:numPr>
          <w:ilvl w:val="0"/>
          <w:numId w:val="25"/>
        </w:numPr>
        <w:ind w:right="-1"/>
        <w:jc w:val="both"/>
        <w:rPr>
          <w:rFonts w:ascii="Cambria" w:hAnsi="Cambria"/>
          <w:color w:val="000000"/>
          <w:sz w:val="24"/>
          <w:szCs w:val="24"/>
        </w:rPr>
      </w:pPr>
      <w:r>
        <w:rPr>
          <w:rFonts w:ascii="Cambria" w:hAnsi="Cambria"/>
          <w:color w:val="000000"/>
          <w:sz w:val="24"/>
          <w:szCs w:val="24"/>
        </w:rPr>
        <w:t>adres e-mail Wykonawcy, na który ma zostać przesłane zaproszenie do wzięcia udziału w aukcji elektronicznej: …</w:t>
      </w:r>
      <w:r w:rsidR="004021F7">
        <w:rPr>
          <w:rFonts w:ascii="Cambria" w:hAnsi="Cambria"/>
          <w:color w:val="000000"/>
          <w:sz w:val="24"/>
          <w:szCs w:val="24"/>
        </w:rPr>
        <w:t>….</w:t>
      </w:r>
    </w:p>
    <w:p w:rsidR="00AC5AF5" w:rsidRPr="00AC5AF5" w:rsidRDefault="00AC5AF5" w:rsidP="00AC5AF5">
      <w:pPr>
        <w:pStyle w:val="Akapitzlist"/>
        <w:numPr>
          <w:ilvl w:val="0"/>
          <w:numId w:val="25"/>
        </w:numPr>
        <w:ind w:right="-1"/>
        <w:jc w:val="both"/>
        <w:rPr>
          <w:rFonts w:ascii="Cambria" w:hAnsi="Cambria"/>
          <w:color w:val="000000"/>
          <w:sz w:val="24"/>
          <w:szCs w:val="24"/>
        </w:rPr>
      </w:pPr>
      <w:r>
        <w:rPr>
          <w:rFonts w:ascii="Cambria" w:hAnsi="Cambria"/>
          <w:color w:val="000000"/>
          <w:sz w:val="24"/>
          <w:szCs w:val="24"/>
        </w:rPr>
        <w:t xml:space="preserve">imię i nazwisko </w:t>
      </w:r>
      <w:r w:rsidRPr="008A0283">
        <w:rPr>
          <w:rFonts w:ascii="Cambria" w:hAnsi="Cambria"/>
          <w:sz w:val="24"/>
          <w:szCs w:val="24"/>
        </w:rPr>
        <w:t>osoby upoważnionej do składania postąpień w aukcji elektronicznej w imieniu Wykonawcy</w:t>
      </w:r>
      <w:r>
        <w:rPr>
          <w:rFonts w:ascii="Cambria" w:hAnsi="Cambria"/>
          <w:sz w:val="24"/>
          <w:szCs w:val="24"/>
        </w:rPr>
        <w:t xml:space="preserve"> wra</w:t>
      </w:r>
      <w:r w:rsidR="004021F7">
        <w:rPr>
          <w:rFonts w:ascii="Cambria" w:hAnsi="Cambria"/>
          <w:sz w:val="24"/>
          <w:szCs w:val="24"/>
        </w:rPr>
        <w:t>z ze stosowanym upoważnieniem (dysponującej</w:t>
      </w:r>
      <w:r>
        <w:rPr>
          <w:rFonts w:ascii="Cambria" w:hAnsi="Cambria"/>
          <w:sz w:val="24"/>
          <w:szCs w:val="24"/>
        </w:rPr>
        <w:t xml:space="preserve"> wymaganym podpisem elektronicznym</w:t>
      </w:r>
      <w:r w:rsidR="004021F7">
        <w:rPr>
          <w:rFonts w:ascii="Cambria" w:hAnsi="Cambria"/>
          <w:sz w:val="24"/>
          <w:szCs w:val="24"/>
        </w:rPr>
        <w:t>): ……</w:t>
      </w:r>
    </w:p>
    <w:p w:rsidR="00CB072C" w:rsidRPr="00552BB0" w:rsidRDefault="00CB072C" w:rsidP="00EA3535">
      <w:pPr>
        <w:ind w:right="-993"/>
        <w:jc w:val="both"/>
        <w:rPr>
          <w:rFonts w:ascii="Cambria" w:hAnsi="Cambria" w:cs="Times New Roman"/>
          <w:color w:val="000000"/>
          <w:sz w:val="24"/>
          <w:szCs w:val="24"/>
        </w:rPr>
      </w:pPr>
    </w:p>
    <w:p w:rsidR="00186538" w:rsidRPr="00552BB0" w:rsidRDefault="00186538" w:rsidP="00EA3535">
      <w:pPr>
        <w:ind w:right="-993"/>
        <w:jc w:val="both"/>
        <w:rPr>
          <w:rFonts w:ascii="Cambria" w:hAnsi="Cambria" w:cs="Times New Roman"/>
          <w:color w:val="000000"/>
          <w:sz w:val="24"/>
          <w:szCs w:val="24"/>
        </w:rPr>
      </w:pPr>
    </w:p>
    <w:p w:rsidR="00EF1203" w:rsidRPr="00552BB0" w:rsidRDefault="00EF1203" w:rsidP="00EA3535">
      <w:pPr>
        <w:ind w:right="-993"/>
        <w:jc w:val="both"/>
        <w:rPr>
          <w:rFonts w:ascii="Cambria" w:hAnsi="Cambria" w:cs="Times New Roman"/>
          <w:color w:val="000000"/>
          <w:sz w:val="24"/>
          <w:szCs w:val="24"/>
        </w:rPr>
      </w:pPr>
    </w:p>
    <w:p w:rsidR="00EF1203" w:rsidRPr="00552BB0" w:rsidRDefault="00EF1203" w:rsidP="00EA3535">
      <w:pPr>
        <w:ind w:right="-993"/>
        <w:jc w:val="both"/>
        <w:rPr>
          <w:rFonts w:ascii="Cambria" w:hAnsi="Cambria" w:cs="Times New Roman"/>
          <w:color w:val="000000"/>
          <w:sz w:val="24"/>
          <w:szCs w:val="24"/>
        </w:rPr>
      </w:pPr>
    </w:p>
    <w:p w:rsidR="006F17B2" w:rsidRPr="00552BB0" w:rsidRDefault="006F17B2" w:rsidP="00EA3535">
      <w:pPr>
        <w:ind w:right="-993"/>
        <w:jc w:val="both"/>
        <w:rPr>
          <w:rFonts w:ascii="Cambria" w:hAnsi="Cambria" w:cs="Times New Roman"/>
          <w:color w:val="000000"/>
          <w:sz w:val="24"/>
          <w:szCs w:val="24"/>
        </w:rPr>
      </w:pPr>
    </w:p>
    <w:p w:rsidR="00076411" w:rsidRPr="00552BB0" w:rsidRDefault="00076411" w:rsidP="00EA3535">
      <w:pPr>
        <w:ind w:right="-993"/>
        <w:jc w:val="both"/>
        <w:rPr>
          <w:rFonts w:ascii="Cambria" w:hAnsi="Cambria" w:cs="Times New Roman"/>
          <w:color w:val="000000"/>
          <w:sz w:val="24"/>
          <w:szCs w:val="24"/>
        </w:rPr>
      </w:pPr>
    </w:p>
    <w:p w:rsidR="005302A0" w:rsidRPr="00552BB0" w:rsidRDefault="005302A0" w:rsidP="00EA3535">
      <w:pPr>
        <w:ind w:right="-993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552BB0">
        <w:rPr>
          <w:rFonts w:ascii="Cambria" w:hAnsi="Cambria" w:cs="Times New Roman"/>
          <w:color w:val="000000"/>
          <w:sz w:val="24"/>
          <w:szCs w:val="24"/>
        </w:rPr>
        <w:t>..........</w:t>
      </w:r>
      <w:r w:rsidR="0091482C" w:rsidRPr="00552BB0">
        <w:rPr>
          <w:rFonts w:ascii="Cambria" w:hAnsi="Cambria" w:cs="Times New Roman"/>
          <w:color w:val="000000"/>
          <w:sz w:val="24"/>
          <w:szCs w:val="24"/>
        </w:rPr>
        <w:t>..............</w:t>
      </w:r>
      <w:r w:rsidR="001F089C">
        <w:rPr>
          <w:rFonts w:ascii="Cambria" w:hAnsi="Cambria" w:cs="Times New Roman"/>
          <w:color w:val="000000"/>
          <w:sz w:val="24"/>
          <w:szCs w:val="24"/>
        </w:rPr>
        <w:t>...., dnia</w:t>
      </w:r>
      <w:r w:rsidR="00E1629A" w:rsidRPr="00552BB0">
        <w:rPr>
          <w:rFonts w:ascii="Cambria" w:hAnsi="Cambria" w:cs="Times New Roman"/>
          <w:color w:val="000000"/>
          <w:sz w:val="24"/>
          <w:szCs w:val="24"/>
        </w:rPr>
        <w:t xml:space="preserve"> </w:t>
      </w:r>
      <w:r w:rsidR="001F089C">
        <w:rPr>
          <w:rFonts w:ascii="Cambria" w:hAnsi="Cambria" w:cs="Times New Roman"/>
          <w:color w:val="000000"/>
          <w:sz w:val="24"/>
          <w:szCs w:val="24"/>
        </w:rPr>
        <w:t>…</w:t>
      </w:r>
      <w:r w:rsidR="00E1629A" w:rsidRPr="00552BB0">
        <w:rPr>
          <w:rFonts w:ascii="Cambria" w:hAnsi="Cambria" w:cs="Times New Roman"/>
          <w:color w:val="000000"/>
          <w:sz w:val="24"/>
          <w:szCs w:val="24"/>
        </w:rPr>
        <w:t>…………</w:t>
      </w:r>
      <w:r w:rsidR="001F089C">
        <w:rPr>
          <w:rFonts w:ascii="Cambria" w:hAnsi="Cambria" w:cs="Times New Roman"/>
          <w:color w:val="000000"/>
          <w:sz w:val="24"/>
          <w:szCs w:val="24"/>
        </w:rPr>
        <w:t xml:space="preserve"> </w:t>
      </w:r>
      <w:r w:rsidR="00E1629A" w:rsidRPr="00552BB0">
        <w:rPr>
          <w:rFonts w:ascii="Cambria" w:hAnsi="Cambria" w:cs="Times New Roman"/>
          <w:color w:val="000000"/>
          <w:sz w:val="24"/>
          <w:szCs w:val="24"/>
        </w:rPr>
        <w:t>201</w:t>
      </w:r>
      <w:r w:rsidR="00EF1203" w:rsidRPr="00552BB0">
        <w:rPr>
          <w:rFonts w:ascii="Cambria" w:hAnsi="Cambria" w:cs="Times New Roman"/>
          <w:color w:val="000000"/>
          <w:sz w:val="24"/>
          <w:szCs w:val="24"/>
        </w:rPr>
        <w:t>8</w:t>
      </w:r>
      <w:r w:rsidRPr="00552BB0">
        <w:rPr>
          <w:rFonts w:ascii="Cambria" w:hAnsi="Cambria" w:cs="Times New Roman"/>
          <w:color w:val="000000"/>
          <w:sz w:val="24"/>
          <w:szCs w:val="24"/>
        </w:rPr>
        <w:t>r.</w:t>
      </w:r>
      <w:r w:rsidRPr="00552BB0">
        <w:rPr>
          <w:rFonts w:ascii="Cambria" w:hAnsi="Cambria" w:cs="Times New Roman"/>
          <w:color w:val="000000"/>
          <w:sz w:val="24"/>
          <w:szCs w:val="24"/>
        </w:rPr>
        <w:tab/>
        <w:t xml:space="preserve">                                  ................................................................</w:t>
      </w:r>
    </w:p>
    <w:p w:rsidR="00E45BA6" w:rsidRPr="00C6672C" w:rsidRDefault="00C6672C" w:rsidP="001F089C">
      <w:pPr>
        <w:ind w:left="6096" w:right="70"/>
        <w:jc w:val="center"/>
        <w:rPr>
          <w:rFonts w:ascii="Cambria" w:hAnsi="Cambria" w:cs="Times New Roman"/>
          <w:i/>
          <w:color w:val="000000"/>
          <w:sz w:val="24"/>
          <w:szCs w:val="24"/>
        </w:rPr>
      </w:pPr>
      <w:r w:rsidRPr="00C6672C">
        <w:rPr>
          <w:rFonts w:ascii="Cambria" w:hAnsi="Cambria" w:cs="Times New Roman"/>
          <w:i/>
          <w:color w:val="000000"/>
          <w:sz w:val="24"/>
          <w:szCs w:val="24"/>
        </w:rPr>
        <w:t>(</w:t>
      </w:r>
      <w:r w:rsidR="005302A0" w:rsidRPr="00C6672C">
        <w:rPr>
          <w:rFonts w:ascii="Cambria" w:hAnsi="Cambria" w:cs="Times New Roman"/>
          <w:i/>
          <w:color w:val="000000"/>
          <w:sz w:val="24"/>
          <w:szCs w:val="24"/>
        </w:rPr>
        <w:t xml:space="preserve">Podpis osób uprawnionych do składania </w:t>
      </w:r>
      <w:r w:rsidR="001612B7" w:rsidRPr="00C6672C">
        <w:rPr>
          <w:rFonts w:ascii="Cambria" w:hAnsi="Cambria" w:cs="Times New Roman"/>
          <w:i/>
          <w:color w:val="000000"/>
          <w:sz w:val="24"/>
          <w:szCs w:val="24"/>
        </w:rPr>
        <w:t>o</w:t>
      </w:r>
      <w:r w:rsidR="005302A0" w:rsidRPr="00C6672C">
        <w:rPr>
          <w:rFonts w:ascii="Cambria" w:hAnsi="Cambria" w:cs="Times New Roman"/>
          <w:i/>
          <w:color w:val="000000"/>
          <w:sz w:val="24"/>
          <w:szCs w:val="24"/>
        </w:rPr>
        <w:t>świadczeń woli w imieniu Wykonawcy oraz pieczątka / pieczątki</w:t>
      </w:r>
      <w:r w:rsidRPr="00C6672C">
        <w:rPr>
          <w:rFonts w:ascii="Cambria" w:hAnsi="Cambria" w:cs="Times New Roman"/>
          <w:i/>
          <w:color w:val="000000"/>
          <w:sz w:val="24"/>
          <w:szCs w:val="24"/>
        </w:rPr>
        <w:t>)</w:t>
      </w:r>
    </w:p>
    <w:p w:rsidR="00294FCA" w:rsidRPr="00552BB0" w:rsidRDefault="00294FCA" w:rsidP="00EA3535">
      <w:pPr>
        <w:rPr>
          <w:rFonts w:ascii="Cambria" w:hAnsi="Cambria" w:cs="Times New Roman"/>
          <w:sz w:val="24"/>
          <w:szCs w:val="24"/>
        </w:rPr>
      </w:pPr>
      <w:bookmarkStart w:id="1" w:name="_GoBack"/>
      <w:bookmarkEnd w:id="1"/>
    </w:p>
    <w:sectPr w:rsidR="00294FCA" w:rsidRPr="00552BB0" w:rsidSect="000F440A">
      <w:footerReference w:type="default" r:id="rId10"/>
      <w:pgSz w:w="11905" w:h="16837" w:code="9"/>
      <w:pgMar w:top="1417" w:right="1417" w:bottom="1417" w:left="1417" w:header="709" w:footer="709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AA8" w:rsidRDefault="00A00AA8" w:rsidP="000A39C4">
      <w:r>
        <w:separator/>
      </w:r>
    </w:p>
  </w:endnote>
  <w:endnote w:type="continuationSeparator" w:id="0">
    <w:p w:rsidR="00A00AA8" w:rsidRDefault="00A00AA8" w:rsidP="000A3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MT"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9C4" w:rsidRPr="000A39C4" w:rsidRDefault="000A39C4">
    <w:pPr>
      <w:pStyle w:val="Stopka"/>
      <w:jc w:val="right"/>
      <w:rPr>
        <w:rFonts w:ascii="Times New Roman" w:hAnsi="Times New Roman" w:cs="Times New Roman"/>
        <w:sz w:val="20"/>
        <w:szCs w:val="20"/>
      </w:rPr>
    </w:pPr>
    <w:r w:rsidRPr="000A39C4">
      <w:rPr>
        <w:rFonts w:ascii="Times New Roman" w:hAnsi="Times New Roman" w:cs="Times New Roman"/>
        <w:sz w:val="20"/>
        <w:szCs w:val="20"/>
      </w:rPr>
      <w:fldChar w:fldCharType="begin"/>
    </w:r>
    <w:r w:rsidRPr="000A39C4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0A39C4">
      <w:rPr>
        <w:rFonts w:ascii="Times New Roman" w:hAnsi="Times New Roman" w:cs="Times New Roman"/>
        <w:sz w:val="20"/>
        <w:szCs w:val="20"/>
      </w:rPr>
      <w:fldChar w:fldCharType="separate"/>
    </w:r>
    <w:r w:rsidR="00E62B18">
      <w:rPr>
        <w:rFonts w:ascii="Times New Roman" w:hAnsi="Times New Roman" w:cs="Times New Roman"/>
        <w:noProof/>
        <w:sz w:val="20"/>
        <w:szCs w:val="20"/>
      </w:rPr>
      <w:t>5</w:t>
    </w:r>
    <w:r w:rsidRPr="000A39C4">
      <w:rPr>
        <w:rFonts w:ascii="Times New Roman" w:hAnsi="Times New Roman" w:cs="Times New Roman"/>
        <w:sz w:val="20"/>
        <w:szCs w:val="20"/>
      </w:rPr>
      <w:fldChar w:fldCharType="end"/>
    </w:r>
  </w:p>
  <w:p w:rsidR="000A39C4" w:rsidRDefault="000A39C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AA8" w:rsidRDefault="00A00AA8" w:rsidP="000A39C4">
      <w:r>
        <w:separator/>
      </w:r>
    </w:p>
  </w:footnote>
  <w:footnote w:type="continuationSeparator" w:id="0">
    <w:p w:rsidR="00A00AA8" w:rsidRDefault="00A00AA8" w:rsidP="000A39C4">
      <w:r>
        <w:continuationSeparator/>
      </w:r>
    </w:p>
  </w:footnote>
  <w:footnote w:id="1">
    <w:p w:rsidR="003D5B88" w:rsidRPr="006A2052" w:rsidRDefault="003D5B88" w:rsidP="006A2052">
      <w:pPr>
        <w:pStyle w:val="Tekstprzypisudolnego"/>
        <w:jc w:val="both"/>
        <w:rPr>
          <w:rFonts w:ascii="Cambria" w:hAnsi="Cambria"/>
          <w:b/>
          <w:sz w:val="18"/>
          <w:szCs w:val="18"/>
        </w:rPr>
      </w:pPr>
      <w:r w:rsidRPr="006A2052">
        <w:rPr>
          <w:rStyle w:val="Odwoanieprzypisudolnego"/>
          <w:rFonts w:ascii="Cambria" w:hAnsi="Cambria"/>
          <w:sz w:val="18"/>
          <w:szCs w:val="18"/>
        </w:rPr>
        <w:footnoteRef/>
      </w:r>
      <w:r w:rsidRPr="006A2052">
        <w:rPr>
          <w:rFonts w:ascii="Cambria" w:hAnsi="Cambria"/>
          <w:sz w:val="18"/>
          <w:szCs w:val="18"/>
        </w:rPr>
        <w:t xml:space="preserve"> Niepotrzebne skreślić</w:t>
      </w:r>
      <w:r w:rsidR="00726C49">
        <w:rPr>
          <w:rFonts w:ascii="Cambria" w:hAnsi="Cambria"/>
          <w:sz w:val="18"/>
          <w:szCs w:val="18"/>
        </w:rPr>
        <w:t xml:space="preserve"> -</w:t>
      </w:r>
      <w:r w:rsidR="00726C49">
        <w:rPr>
          <w:rFonts w:ascii="Cambria" w:hAnsi="Cambria" w:cs="Times New Roman"/>
          <w:sz w:val="18"/>
          <w:szCs w:val="18"/>
        </w:rPr>
        <w:t xml:space="preserve"> b</w:t>
      </w:r>
      <w:r w:rsidR="006A2052" w:rsidRPr="006A2052">
        <w:rPr>
          <w:rFonts w:ascii="Cambria" w:hAnsi="Cambria" w:cs="Times New Roman"/>
          <w:sz w:val="18"/>
          <w:szCs w:val="18"/>
        </w:rPr>
        <w:t>rak skreśleń będzie jednoznaczny z deklaracją samodzielnej realizacji zamówienia</w:t>
      </w:r>
    </w:p>
  </w:footnote>
  <w:footnote w:id="2">
    <w:p w:rsidR="006946B5" w:rsidRPr="00CB6A3C" w:rsidRDefault="006946B5" w:rsidP="00CB6A3C">
      <w:pPr>
        <w:jc w:val="both"/>
        <w:rPr>
          <w:rFonts w:ascii="Cambria" w:hAnsi="Cambria" w:cs="Times New Roman"/>
          <w:sz w:val="18"/>
          <w:szCs w:val="18"/>
        </w:rPr>
      </w:pPr>
      <w:r w:rsidRPr="006A2052">
        <w:rPr>
          <w:rStyle w:val="Odwoanieprzypisudolnego"/>
          <w:rFonts w:ascii="Cambria" w:hAnsi="Cambria"/>
          <w:sz w:val="18"/>
          <w:szCs w:val="18"/>
        </w:rPr>
        <w:footnoteRef/>
      </w:r>
      <w:r w:rsidRPr="006A2052">
        <w:rPr>
          <w:rFonts w:ascii="Cambria" w:hAnsi="Cambria"/>
          <w:sz w:val="18"/>
          <w:szCs w:val="18"/>
        </w:rPr>
        <w:t xml:space="preserve"> Niepotrzebne skreślić</w:t>
      </w:r>
      <w:r w:rsidR="006A2052" w:rsidRPr="006A2052">
        <w:rPr>
          <w:rFonts w:ascii="Cambria" w:hAnsi="Cambria"/>
          <w:sz w:val="18"/>
          <w:szCs w:val="18"/>
        </w:rPr>
        <w:t xml:space="preserve"> - </w:t>
      </w:r>
      <w:r w:rsidR="006A2052" w:rsidRPr="006A2052">
        <w:rPr>
          <w:rFonts w:ascii="Cambria" w:hAnsi="Cambria" w:cs="Times New Roman"/>
          <w:sz w:val="18"/>
          <w:szCs w:val="18"/>
        </w:rPr>
        <w:t xml:space="preserve">brak skreśleń będzie jednoznaczny z brakiem obowiązku podatkowego po stronie Zamawiającego </w:t>
      </w:r>
    </w:p>
  </w:footnote>
  <w:footnote w:id="3">
    <w:p w:rsidR="00E936C7" w:rsidRDefault="00E936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2052">
        <w:rPr>
          <w:rFonts w:ascii="Cambria" w:hAnsi="Cambria"/>
          <w:sz w:val="18"/>
          <w:szCs w:val="18"/>
        </w:rPr>
        <w:t>Niepotrzebne skreślić</w:t>
      </w:r>
      <w:r>
        <w:rPr>
          <w:rFonts w:ascii="Cambria" w:hAnsi="Cambria"/>
          <w:sz w:val="18"/>
          <w:szCs w:val="18"/>
        </w:rPr>
        <w:t xml:space="preserve"> - </w:t>
      </w:r>
      <w:r w:rsidRPr="006A2052">
        <w:rPr>
          <w:rFonts w:ascii="Cambria" w:hAnsi="Cambria" w:cs="Times New Roman"/>
          <w:sz w:val="18"/>
          <w:szCs w:val="18"/>
        </w:rPr>
        <w:t xml:space="preserve">brak skreśleń będzie jednoznaczny z </w:t>
      </w:r>
      <w:r>
        <w:rPr>
          <w:rFonts w:ascii="Cambria" w:hAnsi="Cambria" w:cs="Times New Roman"/>
          <w:sz w:val="18"/>
          <w:szCs w:val="18"/>
        </w:rPr>
        <w:t xml:space="preserve">odpowiedzią negatywną. </w:t>
      </w:r>
    </w:p>
  </w:footnote>
  <w:footnote w:id="4">
    <w:p w:rsidR="006946B5" w:rsidRPr="006A2052" w:rsidRDefault="006946B5" w:rsidP="006A2052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6A2052">
        <w:rPr>
          <w:rStyle w:val="Odwoanieprzypisudolnego"/>
          <w:rFonts w:ascii="Cambria" w:hAnsi="Cambria"/>
          <w:sz w:val="18"/>
          <w:szCs w:val="18"/>
        </w:rPr>
        <w:footnoteRef/>
      </w:r>
      <w:r w:rsidRPr="006A2052">
        <w:rPr>
          <w:rFonts w:ascii="Cambria" w:hAnsi="Cambria"/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:rsidR="00BB742F" w:rsidRDefault="00BB742F" w:rsidP="006A2052">
      <w:pPr>
        <w:pStyle w:val="Tekstprzypisudolnego"/>
        <w:jc w:val="both"/>
      </w:pPr>
      <w:r w:rsidRPr="006A2052">
        <w:rPr>
          <w:rStyle w:val="Odwoanieprzypisudolnego"/>
          <w:rFonts w:ascii="Cambria" w:hAnsi="Cambria"/>
          <w:sz w:val="18"/>
          <w:szCs w:val="18"/>
        </w:rPr>
        <w:footnoteRef/>
      </w:r>
      <w:r w:rsidRPr="006A2052">
        <w:rPr>
          <w:rFonts w:ascii="Cambria" w:hAnsi="Cambria"/>
          <w:sz w:val="18"/>
          <w:szCs w:val="18"/>
        </w:rPr>
        <w:t xml:space="preserve"> </w:t>
      </w:r>
      <w:r w:rsidR="00FB59FF" w:rsidRPr="006A2052">
        <w:rPr>
          <w:rFonts w:ascii="Cambria" w:hAnsi="Cambria"/>
          <w:sz w:val="18"/>
          <w:szCs w:val="18"/>
        </w:rPr>
        <w:t>W przypadku braku innych informa</w:t>
      </w:r>
      <w:r w:rsidR="00CB6A3C">
        <w:rPr>
          <w:rFonts w:ascii="Cambria" w:hAnsi="Cambria"/>
          <w:sz w:val="18"/>
          <w:szCs w:val="18"/>
        </w:rPr>
        <w:t>cji w pozycji Wykonawca wpisuje „BRAK” – pozostawienie pustego pola będzie poczytyw</w:t>
      </w:r>
      <w:r w:rsidR="00726C49">
        <w:rPr>
          <w:rFonts w:ascii="Cambria" w:hAnsi="Cambria"/>
          <w:sz w:val="18"/>
          <w:szCs w:val="18"/>
        </w:rPr>
        <w:t xml:space="preserve">ane jako brak innych informacji dotyczących szyfrowania </w:t>
      </w:r>
    </w:p>
  </w:footnote>
  <w:footnote w:id="6">
    <w:p w:rsidR="00286C07" w:rsidRPr="00E936C7" w:rsidRDefault="00286C07">
      <w:pPr>
        <w:pStyle w:val="Tekstprzypisudolnego"/>
        <w:rPr>
          <w:rFonts w:ascii="Cambria" w:hAnsi="Cambria"/>
          <w:sz w:val="18"/>
          <w:szCs w:val="18"/>
        </w:rPr>
      </w:pPr>
      <w:r w:rsidRPr="00E936C7">
        <w:rPr>
          <w:rStyle w:val="Odwoanieprzypisudolnego"/>
          <w:rFonts w:ascii="Cambria" w:hAnsi="Cambria"/>
          <w:sz w:val="18"/>
          <w:szCs w:val="18"/>
        </w:rPr>
        <w:footnoteRef/>
      </w:r>
      <w:r w:rsidRPr="00E936C7">
        <w:rPr>
          <w:rFonts w:ascii="Cambria" w:hAnsi="Cambria"/>
          <w:sz w:val="18"/>
          <w:szCs w:val="18"/>
        </w:rPr>
        <w:t xml:space="preserve"> Niewypełnienie pozycji będzie tożsame z brakiem takich dokumentów.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07460"/>
    <w:multiLevelType w:val="hybridMultilevel"/>
    <w:tmpl w:val="D5D60B1E"/>
    <w:lvl w:ilvl="0" w:tplc="EDBA7CE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  <w:sz w:val="24"/>
        <w:szCs w:val="24"/>
      </w:rPr>
    </w:lvl>
    <w:lvl w:ilvl="1" w:tplc="2BDABCA0">
      <w:start w:val="64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b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7C0AF1"/>
    <w:multiLevelType w:val="hybridMultilevel"/>
    <w:tmpl w:val="B380AF56"/>
    <w:lvl w:ilvl="0" w:tplc="4A7CEE74">
      <w:start w:val="1"/>
      <w:numFmt w:val="decimal"/>
      <w:lvlText w:val="%1."/>
      <w:lvlJc w:val="left"/>
      <w:pPr>
        <w:tabs>
          <w:tab w:val="num" w:pos="787"/>
        </w:tabs>
        <w:ind w:left="787" w:hanging="730"/>
      </w:pPr>
      <w:rPr>
        <w:rFonts w:hint="default"/>
        <w:b w:val="0"/>
        <w:strike w:val="0"/>
        <w:color w:val="auto"/>
      </w:rPr>
    </w:lvl>
    <w:lvl w:ilvl="1" w:tplc="BF1630F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strike w:val="0"/>
        <w:color w:val="auto"/>
      </w:rPr>
    </w:lvl>
    <w:lvl w:ilvl="2" w:tplc="0310C89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trike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strike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91575E"/>
    <w:multiLevelType w:val="hybridMultilevel"/>
    <w:tmpl w:val="56AA4564"/>
    <w:lvl w:ilvl="0" w:tplc="9760BAC6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BC3334F"/>
    <w:multiLevelType w:val="singleLevel"/>
    <w:tmpl w:val="2020CE4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>
    <w:nsid w:val="21F3110A"/>
    <w:multiLevelType w:val="hybridMultilevel"/>
    <w:tmpl w:val="E820ABCC"/>
    <w:lvl w:ilvl="0" w:tplc="1D18732A">
      <w:start w:val="1"/>
      <w:numFmt w:val="upperRoman"/>
      <w:lvlText w:val="%1."/>
      <w:lvlJc w:val="left"/>
      <w:pPr>
        <w:tabs>
          <w:tab w:val="num" w:pos="645"/>
        </w:tabs>
        <w:ind w:left="645" w:hanging="40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DF06B3"/>
    <w:multiLevelType w:val="hybridMultilevel"/>
    <w:tmpl w:val="4514768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3163E9A"/>
    <w:multiLevelType w:val="hybridMultilevel"/>
    <w:tmpl w:val="AA7A82E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9D1294"/>
    <w:multiLevelType w:val="hybridMultilevel"/>
    <w:tmpl w:val="F1DC38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F2FA8"/>
    <w:multiLevelType w:val="hybridMultilevel"/>
    <w:tmpl w:val="9AECDAD8"/>
    <w:lvl w:ilvl="0" w:tplc="29062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6093905"/>
    <w:multiLevelType w:val="hybridMultilevel"/>
    <w:tmpl w:val="4934E572"/>
    <w:lvl w:ilvl="0" w:tplc="77E89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9806A6"/>
    <w:multiLevelType w:val="hybridMultilevel"/>
    <w:tmpl w:val="261662A0"/>
    <w:lvl w:ilvl="0" w:tplc="7A3CBF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D1F10D6"/>
    <w:multiLevelType w:val="hybridMultilevel"/>
    <w:tmpl w:val="3496AA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E82F3C"/>
    <w:multiLevelType w:val="hybridMultilevel"/>
    <w:tmpl w:val="B480FF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AF205B"/>
    <w:multiLevelType w:val="hybridMultilevel"/>
    <w:tmpl w:val="C1D23F7E"/>
    <w:lvl w:ilvl="0" w:tplc="FFFFFFFF">
      <w:start w:val="3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14">
    <w:nsid w:val="4779385E"/>
    <w:multiLevelType w:val="multilevel"/>
    <w:tmpl w:val="745C5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64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39B2A8C"/>
    <w:multiLevelType w:val="hybridMultilevel"/>
    <w:tmpl w:val="D5D60B1E"/>
    <w:lvl w:ilvl="0" w:tplc="EDBA7CE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  <w:sz w:val="24"/>
        <w:szCs w:val="24"/>
      </w:rPr>
    </w:lvl>
    <w:lvl w:ilvl="1" w:tplc="2BDABCA0">
      <w:start w:val="64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b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A40A9A"/>
    <w:multiLevelType w:val="hybridMultilevel"/>
    <w:tmpl w:val="B8D454C8"/>
    <w:lvl w:ilvl="0" w:tplc="02B2B74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CB4971"/>
    <w:multiLevelType w:val="hybridMultilevel"/>
    <w:tmpl w:val="B3FEB41A"/>
    <w:lvl w:ilvl="0" w:tplc="0A48DE52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CA55EFC"/>
    <w:multiLevelType w:val="hybridMultilevel"/>
    <w:tmpl w:val="85A0D746"/>
    <w:lvl w:ilvl="0" w:tplc="1902E226">
      <w:start w:val="1"/>
      <w:numFmt w:val="lowerLetter"/>
      <w:lvlText w:val="%1)"/>
      <w:lvlJc w:val="left"/>
      <w:pPr>
        <w:tabs>
          <w:tab w:val="num" w:pos="554"/>
        </w:tabs>
        <w:ind w:left="55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19">
    <w:nsid w:val="5FD36F06"/>
    <w:multiLevelType w:val="hybridMultilevel"/>
    <w:tmpl w:val="361E68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ED0E6A"/>
    <w:multiLevelType w:val="hybridMultilevel"/>
    <w:tmpl w:val="7572FB5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67201094"/>
    <w:multiLevelType w:val="hybridMultilevel"/>
    <w:tmpl w:val="6A5002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1A44F3"/>
    <w:multiLevelType w:val="hybridMultilevel"/>
    <w:tmpl w:val="AC4696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6EF76AC"/>
    <w:multiLevelType w:val="hybridMultilevel"/>
    <w:tmpl w:val="2A4E38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3E1411BC">
      <w:start w:val="1"/>
      <w:numFmt w:val="decimal"/>
      <w:lvlText w:val="%4."/>
      <w:lvlJc w:val="left"/>
      <w:pPr>
        <w:ind w:left="3164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0F">
      <w:start w:val="1"/>
      <w:numFmt w:val="decimal"/>
      <w:lvlText w:val="%6."/>
      <w:lvlJc w:val="left"/>
      <w:pPr>
        <w:ind w:left="4604" w:hanging="180"/>
      </w:pPr>
    </w:lvl>
    <w:lvl w:ilvl="6" w:tplc="E640D54E">
      <w:start w:val="1"/>
      <w:numFmt w:val="decimal"/>
      <w:lvlText w:val="%7)"/>
      <w:lvlJc w:val="left"/>
      <w:pPr>
        <w:ind w:left="5324" w:hanging="360"/>
      </w:pPr>
      <w:rPr>
        <w:rFonts w:hint="default"/>
        <w:b w:val="0"/>
      </w:rPr>
    </w:lvl>
    <w:lvl w:ilvl="7" w:tplc="5284EF94">
      <w:start w:val="1"/>
      <w:numFmt w:val="lowerLetter"/>
      <w:lvlText w:val="%8)"/>
      <w:lvlJc w:val="left"/>
      <w:pPr>
        <w:ind w:left="6044" w:hanging="360"/>
      </w:pPr>
      <w:rPr>
        <w:rFonts w:hint="default"/>
        <w:b w:val="0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7F525115"/>
    <w:multiLevelType w:val="hybridMultilevel"/>
    <w:tmpl w:val="C71AC8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14"/>
  </w:num>
  <w:num w:numId="4">
    <w:abstractNumId w:val="6"/>
  </w:num>
  <w:num w:numId="5">
    <w:abstractNumId w:val="4"/>
  </w:num>
  <w:num w:numId="6">
    <w:abstractNumId w:val="17"/>
  </w:num>
  <w:num w:numId="7">
    <w:abstractNumId w:val="1"/>
  </w:num>
  <w:num w:numId="8">
    <w:abstractNumId w:val="3"/>
  </w:num>
  <w:num w:numId="9">
    <w:abstractNumId w:val="15"/>
  </w:num>
  <w:num w:numId="10">
    <w:abstractNumId w:val="12"/>
  </w:num>
  <w:num w:numId="11">
    <w:abstractNumId w:val="18"/>
  </w:num>
  <w:num w:numId="12">
    <w:abstractNumId w:val="0"/>
  </w:num>
  <w:num w:numId="13">
    <w:abstractNumId w:val="2"/>
  </w:num>
  <w:num w:numId="14">
    <w:abstractNumId w:val="10"/>
  </w:num>
  <w:num w:numId="15">
    <w:abstractNumId w:val="21"/>
  </w:num>
  <w:num w:numId="16">
    <w:abstractNumId w:val="19"/>
  </w:num>
  <w:num w:numId="17">
    <w:abstractNumId w:val="7"/>
  </w:num>
  <w:num w:numId="18">
    <w:abstractNumId w:val="16"/>
  </w:num>
  <w:num w:numId="19">
    <w:abstractNumId w:val="5"/>
  </w:num>
  <w:num w:numId="20">
    <w:abstractNumId w:val="20"/>
  </w:num>
  <w:num w:numId="21">
    <w:abstractNumId w:val="23"/>
  </w:num>
  <w:num w:numId="22">
    <w:abstractNumId w:val="9"/>
  </w:num>
  <w:num w:numId="23">
    <w:abstractNumId w:val="22"/>
  </w:num>
  <w:num w:numId="24">
    <w:abstractNumId w:val="24"/>
  </w:num>
  <w:num w:numId="25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eksandraPludowska@ADCASUS.LOCAL">
    <w15:presenceInfo w15:providerId="AD" w15:userId="S-1-5-21-4058539812-2208635291-3246322774-11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s" w:val="{8D8E7987-66C4-4669-8D6B-FB1CF2014EEA}"/>
  </w:docVars>
  <w:rsids>
    <w:rsidRoot w:val="00526E17"/>
    <w:rsid w:val="00000A32"/>
    <w:rsid w:val="00000C75"/>
    <w:rsid w:val="00015289"/>
    <w:rsid w:val="000413BD"/>
    <w:rsid w:val="00061F6B"/>
    <w:rsid w:val="00067919"/>
    <w:rsid w:val="000737B8"/>
    <w:rsid w:val="00076411"/>
    <w:rsid w:val="00084CFF"/>
    <w:rsid w:val="000968B4"/>
    <w:rsid w:val="000A39C4"/>
    <w:rsid w:val="000F440A"/>
    <w:rsid w:val="001612B7"/>
    <w:rsid w:val="001822AB"/>
    <w:rsid w:val="00186538"/>
    <w:rsid w:val="00191DB6"/>
    <w:rsid w:val="001A3197"/>
    <w:rsid w:val="001B2B3F"/>
    <w:rsid w:val="001F089C"/>
    <w:rsid w:val="00210899"/>
    <w:rsid w:val="002220F5"/>
    <w:rsid w:val="00223C49"/>
    <w:rsid w:val="00235EC1"/>
    <w:rsid w:val="00252636"/>
    <w:rsid w:val="00261DDF"/>
    <w:rsid w:val="00275BF1"/>
    <w:rsid w:val="002849D7"/>
    <w:rsid w:val="00286C07"/>
    <w:rsid w:val="00294FCA"/>
    <w:rsid w:val="002A6F9A"/>
    <w:rsid w:val="002A7781"/>
    <w:rsid w:val="002E2AB5"/>
    <w:rsid w:val="002F64BD"/>
    <w:rsid w:val="002F7345"/>
    <w:rsid w:val="003015FF"/>
    <w:rsid w:val="0032358F"/>
    <w:rsid w:val="003A37AA"/>
    <w:rsid w:val="003D5B88"/>
    <w:rsid w:val="00400943"/>
    <w:rsid w:val="004021F7"/>
    <w:rsid w:val="00447678"/>
    <w:rsid w:val="00451EAF"/>
    <w:rsid w:val="00475CAC"/>
    <w:rsid w:val="004D0DEF"/>
    <w:rsid w:val="004D3AC0"/>
    <w:rsid w:val="00526E17"/>
    <w:rsid w:val="005302A0"/>
    <w:rsid w:val="00552BB0"/>
    <w:rsid w:val="005714E8"/>
    <w:rsid w:val="0057306A"/>
    <w:rsid w:val="0058272F"/>
    <w:rsid w:val="005D50C7"/>
    <w:rsid w:val="005D5D21"/>
    <w:rsid w:val="005E23DB"/>
    <w:rsid w:val="00603471"/>
    <w:rsid w:val="006146AB"/>
    <w:rsid w:val="00625463"/>
    <w:rsid w:val="00681DFE"/>
    <w:rsid w:val="006946B5"/>
    <w:rsid w:val="00694A3F"/>
    <w:rsid w:val="006A2052"/>
    <w:rsid w:val="006B73F7"/>
    <w:rsid w:val="006D56D1"/>
    <w:rsid w:val="006E6F7E"/>
    <w:rsid w:val="006F17B2"/>
    <w:rsid w:val="00702D61"/>
    <w:rsid w:val="00703221"/>
    <w:rsid w:val="00705073"/>
    <w:rsid w:val="0070533D"/>
    <w:rsid w:val="00710023"/>
    <w:rsid w:val="00726C36"/>
    <w:rsid w:val="00726C49"/>
    <w:rsid w:val="007339FD"/>
    <w:rsid w:val="00773ECB"/>
    <w:rsid w:val="007829F2"/>
    <w:rsid w:val="00785FB0"/>
    <w:rsid w:val="00786250"/>
    <w:rsid w:val="007A6C05"/>
    <w:rsid w:val="00813429"/>
    <w:rsid w:val="00820A59"/>
    <w:rsid w:val="00856669"/>
    <w:rsid w:val="008707E3"/>
    <w:rsid w:val="00882C40"/>
    <w:rsid w:val="00894448"/>
    <w:rsid w:val="008B4223"/>
    <w:rsid w:val="008D4DBF"/>
    <w:rsid w:val="008D7756"/>
    <w:rsid w:val="0091482C"/>
    <w:rsid w:val="009171D5"/>
    <w:rsid w:val="00924ECD"/>
    <w:rsid w:val="009303F7"/>
    <w:rsid w:val="00941B31"/>
    <w:rsid w:val="00943C91"/>
    <w:rsid w:val="009D0F34"/>
    <w:rsid w:val="009D72E3"/>
    <w:rsid w:val="00A00AA8"/>
    <w:rsid w:val="00A0181F"/>
    <w:rsid w:val="00A02FF3"/>
    <w:rsid w:val="00A144F0"/>
    <w:rsid w:val="00A327A0"/>
    <w:rsid w:val="00A676EB"/>
    <w:rsid w:val="00A71868"/>
    <w:rsid w:val="00A8470D"/>
    <w:rsid w:val="00AB64E4"/>
    <w:rsid w:val="00AC1F67"/>
    <w:rsid w:val="00AC5AF5"/>
    <w:rsid w:val="00AC7664"/>
    <w:rsid w:val="00AD3637"/>
    <w:rsid w:val="00B12E92"/>
    <w:rsid w:val="00B248C1"/>
    <w:rsid w:val="00B3172E"/>
    <w:rsid w:val="00B32EE6"/>
    <w:rsid w:val="00B33C29"/>
    <w:rsid w:val="00B45DD9"/>
    <w:rsid w:val="00B5138E"/>
    <w:rsid w:val="00B70294"/>
    <w:rsid w:val="00B71347"/>
    <w:rsid w:val="00B744B8"/>
    <w:rsid w:val="00BB742F"/>
    <w:rsid w:val="00BC6897"/>
    <w:rsid w:val="00BD6156"/>
    <w:rsid w:val="00BF2F8B"/>
    <w:rsid w:val="00BF7CF8"/>
    <w:rsid w:val="00C0243C"/>
    <w:rsid w:val="00C05211"/>
    <w:rsid w:val="00C35314"/>
    <w:rsid w:val="00C40725"/>
    <w:rsid w:val="00C53999"/>
    <w:rsid w:val="00C6672C"/>
    <w:rsid w:val="00C708FD"/>
    <w:rsid w:val="00C91EB2"/>
    <w:rsid w:val="00CB072C"/>
    <w:rsid w:val="00CB5368"/>
    <w:rsid w:val="00CB560A"/>
    <w:rsid w:val="00CB5F94"/>
    <w:rsid w:val="00CB6A3C"/>
    <w:rsid w:val="00CD6077"/>
    <w:rsid w:val="00D064F5"/>
    <w:rsid w:val="00D129F7"/>
    <w:rsid w:val="00D23940"/>
    <w:rsid w:val="00D247D6"/>
    <w:rsid w:val="00D4676D"/>
    <w:rsid w:val="00D94B0E"/>
    <w:rsid w:val="00DC0FF1"/>
    <w:rsid w:val="00DC1812"/>
    <w:rsid w:val="00DD3FF1"/>
    <w:rsid w:val="00DE1651"/>
    <w:rsid w:val="00E03185"/>
    <w:rsid w:val="00E1629A"/>
    <w:rsid w:val="00E45BA6"/>
    <w:rsid w:val="00E62B18"/>
    <w:rsid w:val="00E845C5"/>
    <w:rsid w:val="00E936C7"/>
    <w:rsid w:val="00E947E1"/>
    <w:rsid w:val="00EA3535"/>
    <w:rsid w:val="00EC1E98"/>
    <w:rsid w:val="00EE3078"/>
    <w:rsid w:val="00EF1203"/>
    <w:rsid w:val="00EF3C3F"/>
    <w:rsid w:val="00F140AA"/>
    <w:rsid w:val="00F150C2"/>
    <w:rsid w:val="00F447E4"/>
    <w:rsid w:val="00FA119B"/>
    <w:rsid w:val="00FA4E32"/>
    <w:rsid w:val="00FA7056"/>
    <w:rsid w:val="00FB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6E17"/>
    <w:rPr>
      <w:rFonts w:ascii="Arial" w:eastAsia="Calibri" w:hAnsi="Arial" w:cs="Arial"/>
      <w:sz w:val="28"/>
      <w:szCs w:val="28"/>
    </w:rPr>
  </w:style>
  <w:style w:type="paragraph" w:styleId="Nagwek1">
    <w:name w:val="heading 1"/>
    <w:basedOn w:val="Normalny"/>
    <w:next w:val="Normalny"/>
    <w:link w:val="Nagwek1Znak"/>
    <w:qFormat/>
    <w:rsid w:val="00526E17"/>
    <w:pPr>
      <w:keepNext/>
      <w:jc w:val="both"/>
      <w:outlineLvl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526E17"/>
    <w:rPr>
      <w:rFonts w:ascii="Arial" w:eastAsia="Calibri" w:hAnsi="Arial" w:cs="Arial"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526E17"/>
    <w:rPr>
      <w:sz w:val="22"/>
      <w:szCs w:val="22"/>
    </w:rPr>
  </w:style>
  <w:style w:type="character" w:customStyle="1" w:styleId="Tekstpodstawowy3Znak">
    <w:name w:val="Tekst podstawowy 3 Znak"/>
    <w:link w:val="Tekstpodstawowy3"/>
    <w:locked/>
    <w:rsid w:val="00526E17"/>
    <w:rPr>
      <w:rFonts w:ascii="Arial" w:eastAsia="Calibri" w:hAnsi="Arial" w:cs="Arial"/>
      <w:sz w:val="22"/>
      <w:szCs w:val="22"/>
      <w:lang w:val="pl-PL" w:eastAsia="pl-PL" w:bidi="ar-SA"/>
    </w:rPr>
  </w:style>
  <w:style w:type="paragraph" w:customStyle="1" w:styleId="Akapitzlist1">
    <w:name w:val="Akapit z listą1"/>
    <w:basedOn w:val="Normalny"/>
    <w:qFormat/>
    <w:rsid w:val="00526E17"/>
    <w:pPr>
      <w:ind w:left="720"/>
    </w:pPr>
  </w:style>
  <w:style w:type="paragraph" w:customStyle="1" w:styleId="ZnakZnakZnakZnak">
    <w:name w:val="Znak Znak Znak Znak"/>
    <w:basedOn w:val="Normalny"/>
    <w:rsid w:val="00526E17"/>
    <w:rPr>
      <w:rFonts w:eastAsia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5302A0"/>
    <w:pPr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link w:val="Tekstpodstawowy"/>
    <w:locked/>
    <w:rsid w:val="005302A0"/>
    <w:rPr>
      <w:rFonts w:eastAsia="Calibri"/>
      <w:sz w:val="24"/>
      <w:szCs w:val="24"/>
      <w:lang w:val="pl-PL" w:eastAsia="pl-PL" w:bidi="ar-SA"/>
    </w:rPr>
  </w:style>
  <w:style w:type="character" w:customStyle="1" w:styleId="FontStyle34">
    <w:name w:val="Font Style34"/>
    <w:rsid w:val="00EC1E98"/>
    <w:rPr>
      <w:rFonts w:ascii="Arial" w:hAnsi="Arial" w:cs="Arial"/>
      <w:b/>
      <w:bCs/>
      <w:sz w:val="20"/>
      <w:szCs w:val="20"/>
    </w:rPr>
  </w:style>
  <w:style w:type="paragraph" w:styleId="Akapitzlist">
    <w:name w:val="List Paragraph"/>
    <w:aliases w:val="Obiekt,List Paragraph1"/>
    <w:basedOn w:val="Normalny"/>
    <w:link w:val="AkapitzlistZnak"/>
    <w:uiPriority w:val="34"/>
    <w:qFormat/>
    <w:rsid w:val="00CB560A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D4676D"/>
    <w:pPr>
      <w:jc w:val="center"/>
    </w:pPr>
    <w:rPr>
      <w:rFonts w:eastAsia="Times New Roman" w:cs="Times New Roman"/>
      <w:b/>
      <w:sz w:val="22"/>
      <w:szCs w:val="20"/>
    </w:rPr>
  </w:style>
  <w:style w:type="character" w:customStyle="1" w:styleId="TytuZnak">
    <w:name w:val="Tytuł Znak"/>
    <w:link w:val="Tytu"/>
    <w:rsid w:val="00D4676D"/>
    <w:rPr>
      <w:rFonts w:ascii="Arial" w:hAnsi="Arial"/>
      <w:b/>
      <w:sz w:val="22"/>
    </w:rPr>
  </w:style>
  <w:style w:type="paragraph" w:styleId="Nagwek">
    <w:name w:val="header"/>
    <w:basedOn w:val="Normalny"/>
    <w:link w:val="NagwekZnak"/>
    <w:uiPriority w:val="99"/>
    <w:rsid w:val="000A39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A39C4"/>
    <w:rPr>
      <w:rFonts w:ascii="Arial" w:eastAsia="Calibri" w:hAnsi="Arial" w:cs="Arial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0A39C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A39C4"/>
    <w:rPr>
      <w:rFonts w:ascii="Arial" w:eastAsia="Calibri" w:hAnsi="Arial" w:cs="Arial"/>
      <w:sz w:val="28"/>
      <w:szCs w:val="28"/>
    </w:rPr>
  </w:style>
  <w:style w:type="paragraph" w:styleId="Tekstprzypisudolnego">
    <w:name w:val="footnote text"/>
    <w:basedOn w:val="Normalny"/>
    <w:link w:val="TekstprzypisudolnegoZnak"/>
    <w:rsid w:val="003D5B8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D5B88"/>
    <w:rPr>
      <w:rFonts w:ascii="Arial" w:eastAsia="Calibri" w:hAnsi="Arial" w:cs="Arial"/>
    </w:rPr>
  </w:style>
  <w:style w:type="character" w:styleId="Odwoanieprzypisudolnego">
    <w:name w:val="footnote reference"/>
    <w:basedOn w:val="Domylnaczcionkaakapitu"/>
    <w:rsid w:val="003D5B88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BB742F"/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unhideWhenUsed/>
    <w:rsid w:val="00EE30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3078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3078"/>
  </w:style>
  <w:style w:type="character" w:customStyle="1" w:styleId="AkapitzlistZnak">
    <w:name w:val="Akapit z listą Znak"/>
    <w:aliases w:val="Obiekt Znak,List Paragraph1 Znak"/>
    <w:link w:val="Akapitzlist"/>
    <w:uiPriority w:val="34"/>
    <w:locked/>
    <w:rsid w:val="00EE3078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AD363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D363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6E17"/>
    <w:rPr>
      <w:rFonts w:ascii="Arial" w:eastAsia="Calibri" w:hAnsi="Arial" w:cs="Arial"/>
      <w:sz w:val="28"/>
      <w:szCs w:val="28"/>
    </w:rPr>
  </w:style>
  <w:style w:type="paragraph" w:styleId="Nagwek1">
    <w:name w:val="heading 1"/>
    <w:basedOn w:val="Normalny"/>
    <w:next w:val="Normalny"/>
    <w:link w:val="Nagwek1Znak"/>
    <w:qFormat/>
    <w:rsid w:val="00526E17"/>
    <w:pPr>
      <w:keepNext/>
      <w:jc w:val="both"/>
      <w:outlineLvl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526E17"/>
    <w:rPr>
      <w:rFonts w:ascii="Arial" w:eastAsia="Calibri" w:hAnsi="Arial" w:cs="Arial"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526E17"/>
    <w:rPr>
      <w:sz w:val="22"/>
      <w:szCs w:val="22"/>
    </w:rPr>
  </w:style>
  <w:style w:type="character" w:customStyle="1" w:styleId="Tekstpodstawowy3Znak">
    <w:name w:val="Tekst podstawowy 3 Znak"/>
    <w:link w:val="Tekstpodstawowy3"/>
    <w:locked/>
    <w:rsid w:val="00526E17"/>
    <w:rPr>
      <w:rFonts w:ascii="Arial" w:eastAsia="Calibri" w:hAnsi="Arial" w:cs="Arial"/>
      <w:sz w:val="22"/>
      <w:szCs w:val="22"/>
      <w:lang w:val="pl-PL" w:eastAsia="pl-PL" w:bidi="ar-SA"/>
    </w:rPr>
  </w:style>
  <w:style w:type="paragraph" w:customStyle="1" w:styleId="Akapitzlist1">
    <w:name w:val="Akapit z listą1"/>
    <w:basedOn w:val="Normalny"/>
    <w:qFormat/>
    <w:rsid w:val="00526E17"/>
    <w:pPr>
      <w:ind w:left="720"/>
    </w:pPr>
  </w:style>
  <w:style w:type="paragraph" w:customStyle="1" w:styleId="ZnakZnakZnakZnak">
    <w:name w:val="Znak Znak Znak Znak"/>
    <w:basedOn w:val="Normalny"/>
    <w:rsid w:val="00526E17"/>
    <w:rPr>
      <w:rFonts w:eastAsia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5302A0"/>
    <w:pPr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link w:val="Tekstpodstawowy"/>
    <w:locked/>
    <w:rsid w:val="005302A0"/>
    <w:rPr>
      <w:rFonts w:eastAsia="Calibri"/>
      <w:sz w:val="24"/>
      <w:szCs w:val="24"/>
      <w:lang w:val="pl-PL" w:eastAsia="pl-PL" w:bidi="ar-SA"/>
    </w:rPr>
  </w:style>
  <w:style w:type="character" w:customStyle="1" w:styleId="FontStyle34">
    <w:name w:val="Font Style34"/>
    <w:rsid w:val="00EC1E98"/>
    <w:rPr>
      <w:rFonts w:ascii="Arial" w:hAnsi="Arial" w:cs="Arial"/>
      <w:b/>
      <w:bCs/>
      <w:sz w:val="20"/>
      <w:szCs w:val="20"/>
    </w:rPr>
  </w:style>
  <w:style w:type="paragraph" w:styleId="Akapitzlist">
    <w:name w:val="List Paragraph"/>
    <w:aliases w:val="Obiekt,List Paragraph1"/>
    <w:basedOn w:val="Normalny"/>
    <w:link w:val="AkapitzlistZnak"/>
    <w:uiPriority w:val="34"/>
    <w:qFormat/>
    <w:rsid w:val="00CB560A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D4676D"/>
    <w:pPr>
      <w:jc w:val="center"/>
    </w:pPr>
    <w:rPr>
      <w:rFonts w:eastAsia="Times New Roman" w:cs="Times New Roman"/>
      <w:b/>
      <w:sz w:val="22"/>
      <w:szCs w:val="20"/>
    </w:rPr>
  </w:style>
  <w:style w:type="character" w:customStyle="1" w:styleId="TytuZnak">
    <w:name w:val="Tytuł Znak"/>
    <w:link w:val="Tytu"/>
    <w:rsid w:val="00D4676D"/>
    <w:rPr>
      <w:rFonts w:ascii="Arial" w:hAnsi="Arial"/>
      <w:b/>
      <w:sz w:val="22"/>
    </w:rPr>
  </w:style>
  <w:style w:type="paragraph" w:styleId="Nagwek">
    <w:name w:val="header"/>
    <w:basedOn w:val="Normalny"/>
    <w:link w:val="NagwekZnak"/>
    <w:uiPriority w:val="99"/>
    <w:rsid w:val="000A39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A39C4"/>
    <w:rPr>
      <w:rFonts w:ascii="Arial" w:eastAsia="Calibri" w:hAnsi="Arial" w:cs="Arial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0A39C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A39C4"/>
    <w:rPr>
      <w:rFonts w:ascii="Arial" w:eastAsia="Calibri" w:hAnsi="Arial" w:cs="Arial"/>
      <w:sz w:val="28"/>
      <w:szCs w:val="28"/>
    </w:rPr>
  </w:style>
  <w:style w:type="paragraph" w:styleId="Tekstprzypisudolnego">
    <w:name w:val="footnote text"/>
    <w:basedOn w:val="Normalny"/>
    <w:link w:val="TekstprzypisudolnegoZnak"/>
    <w:rsid w:val="003D5B8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D5B88"/>
    <w:rPr>
      <w:rFonts w:ascii="Arial" w:eastAsia="Calibri" w:hAnsi="Arial" w:cs="Arial"/>
    </w:rPr>
  </w:style>
  <w:style w:type="character" w:styleId="Odwoanieprzypisudolnego">
    <w:name w:val="footnote reference"/>
    <w:basedOn w:val="Domylnaczcionkaakapitu"/>
    <w:rsid w:val="003D5B88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BB742F"/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unhideWhenUsed/>
    <w:rsid w:val="00EE30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3078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3078"/>
  </w:style>
  <w:style w:type="character" w:customStyle="1" w:styleId="AkapitzlistZnak">
    <w:name w:val="Akapit z listą Znak"/>
    <w:aliases w:val="Obiekt Znak,List Paragraph1 Znak"/>
    <w:link w:val="Akapitzlist"/>
    <w:uiPriority w:val="34"/>
    <w:locked/>
    <w:rsid w:val="00EE3078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AD363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D363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8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8E7987-66C4-4669-8D6B-FB1CF2014EEA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10285814-E0EF-4C50-B886-D62A39186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UGKobierzyce</Company>
  <LinksUpToDate>false</LinksUpToDate>
  <CharactersWithSpaces>5334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sjanaszkiewicz</dc:creator>
  <cp:lastModifiedBy>Falkowska Wioletta</cp:lastModifiedBy>
  <cp:revision>6</cp:revision>
  <cp:lastPrinted>2018-06-29T11:22:00Z</cp:lastPrinted>
  <dcterms:created xsi:type="dcterms:W3CDTF">2018-07-02T16:15:00Z</dcterms:created>
  <dcterms:modified xsi:type="dcterms:W3CDTF">2018-07-03T11:09:00Z</dcterms:modified>
</cp:coreProperties>
</file>